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40"/>
          <w:szCs w:val="40"/>
        </w:rPr>
      </w:pPr>
      <w:r>
        <w:rPr>
          <w:rFonts w:hint="eastAsia" w:ascii="黑体" w:hAnsi="黑体" w:eastAsia="黑体"/>
          <w:b/>
          <w:sz w:val="40"/>
          <w:szCs w:val="40"/>
        </w:rPr>
        <w:t>研究项目名称</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72"/>
          <w:szCs w:val="72"/>
        </w:rPr>
      </w:pPr>
      <w:r>
        <w:rPr>
          <w:rFonts w:hint="eastAsia" w:ascii="黑体" w:hAnsi="黑体" w:eastAsia="黑体"/>
          <w:b/>
          <w:sz w:val="72"/>
          <w:szCs w:val="72"/>
        </w:rPr>
        <w:t>知情同意书</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版本号：</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版本日期：</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项目负责人：</w:t>
      </w:r>
    </w:p>
    <w:p>
      <w:pPr>
        <w:spacing w:line="360" w:lineRule="auto"/>
        <w:ind w:left="420" w:firstLine="1120" w:firstLineChars="400"/>
        <w:jc w:val="left"/>
        <w:rPr>
          <w:rFonts w:ascii="黑体" w:hAnsi="黑体" w:eastAsia="黑体"/>
          <w:bCs/>
          <w:sz w:val="28"/>
          <w:szCs w:val="28"/>
        </w:rPr>
      </w:pPr>
      <w:r>
        <w:rPr>
          <w:rFonts w:hint="eastAsia" w:ascii="黑体" w:hAnsi="黑体" w:eastAsia="黑体"/>
          <w:bCs/>
          <w:sz w:val="28"/>
          <w:szCs w:val="28"/>
        </w:rPr>
        <w:t>研究单位：</w:t>
      </w: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spacing w:line="360" w:lineRule="auto"/>
        <w:ind w:left="420"/>
        <w:jc w:val="center"/>
        <w:rPr>
          <w:rFonts w:ascii="黑体" w:hAnsi="黑体" w:eastAsia="黑体"/>
          <w:b/>
          <w:sz w:val="28"/>
          <w:szCs w:val="28"/>
        </w:rPr>
      </w:pPr>
    </w:p>
    <w:p>
      <w:pPr>
        <w:widowControl/>
        <w:jc w:val="left"/>
        <w:rPr>
          <w:rFonts w:ascii="黑体" w:hAnsi="黑体" w:eastAsia="黑体"/>
          <w:b/>
          <w:sz w:val="28"/>
          <w:szCs w:val="28"/>
        </w:rPr>
      </w:pPr>
      <w:r>
        <w:rPr>
          <w:rFonts w:ascii="黑体" w:hAnsi="黑体" w:eastAsia="黑体"/>
          <w:b/>
          <w:sz w:val="28"/>
          <w:szCs w:val="28"/>
        </w:rPr>
        <w:br w:type="page"/>
      </w:r>
    </w:p>
    <w:p>
      <w:pPr>
        <w:spacing w:line="360" w:lineRule="auto"/>
        <w:ind w:left="420"/>
        <w:jc w:val="center"/>
        <w:rPr>
          <w:rFonts w:ascii="黑体" w:hAnsi="黑体" w:eastAsia="黑体"/>
          <w:b/>
          <w:sz w:val="28"/>
          <w:szCs w:val="28"/>
        </w:rPr>
      </w:pPr>
      <w:r>
        <w:rPr>
          <w:rFonts w:ascii="黑体" w:hAnsi="黑体" w:eastAsia="黑体"/>
          <w:b/>
          <w:sz w:val="28"/>
          <w:szCs w:val="28"/>
        </w:rPr>
        <w:t>知情同意书</w:t>
      </w:r>
      <w:r>
        <w:rPr>
          <w:rFonts w:hint="eastAsia" w:ascii="黑体" w:hAnsi="黑体" w:eastAsia="黑体"/>
          <w:b/>
          <w:sz w:val="28"/>
          <w:szCs w:val="28"/>
        </w:rPr>
        <w:t>告知页</w:t>
      </w:r>
    </w:p>
    <w:p>
      <w:pPr>
        <w:spacing w:line="360" w:lineRule="auto"/>
        <w:ind w:left="420"/>
        <w:jc w:val="center"/>
        <w:rPr>
          <w:rFonts w:ascii="黑体" w:hAnsi="黑体" w:eastAsia="黑体"/>
          <w:b/>
          <w:sz w:val="28"/>
          <w:szCs w:val="28"/>
        </w:rPr>
      </w:pPr>
      <w:r>
        <w:rPr>
          <w:rFonts w:hint="eastAsia" w:ascii="黑体" w:hAnsi="黑体" w:eastAsia="黑体"/>
          <w:bCs/>
          <w:color w:val="FF0000"/>
          <w:sz w:val="24"/>
        </w:rPr>
        <w:t>（此模板仅供参考，斜体字部分为解释或可替换内容）</w:t>
      </w:r>
    </w:p>
    <w:p>
      <w:pPr>
        <w:spacing w:line="360" w:lineRule="auto"/>
        <w:rPr>
          <w:sz w:val="24"/>
        </w:rPr>
      </w:pPr>
      <w:r>
        <w:rPr>
          <w:sz w:val="24"/>
        </w:rPr>
        <w:t>尊敬的先生/女士：</w:t>
      </w:r>
    </w:p>
    <w:p>
      <w:pPr>
        <w:spacing w:line="360" w:lineRule="auto"/>
        <w:ind w:firstLine="420"/>
        <w:rPr>
          <w:sz w:val="24"/>
        </w:rPr>
      </w:pPr>
      <w:r>
        <w:rPr>
          <w:sz w:val="24"/>
        </w:rPr>
        <w:t>您好！</w:t>
      </w:r>
    </w:p>
    <w:p>
      <w:pPr>
        <w:pStyle w:val="3"/>
        <w:spacing w:line="360" w:lineRule="auto"/>
        <w:ind w:firstLine="480" w:firstLineChars="200"/>
        <w:rPr>
          <w:rFonts w:eastAsia="宋体"/>
          <w:sz w:val="24"/>
        </w:rPr>
      </w:pPr>
      <w:r>
        <w:rPr>
          <w:rFonts w:eastAsia="宋体"/>
          <w:sz w:val="24"/>
        </w:rPr>
        <w:t>我们邀请您参加在我院开展的一项</w:t>
      </w:r>
      <w:r>
        <w:rPr>
          <w:rFonts w:eastAsia="宋体"/>
          <w:sz w:val="24"/>
          <w:u w:val="single"/>
        </w:rPr>
        <w:t xml:space="preserve"> “              ”</w:t>
      </w:r>
      <w:r>
        <w:rPr>
          <w:rFonts w:eastAsia="宋体"/>
          <w:sz w:val="24"/>
        </w:rPr>
        <w:t>的临床研究。本研究由</w:t>
      </w:r>
      <w:r>
        <w:rPr>
          <w:rFonts w:eastAsia="宋体"/>
          <w:i/>
          <w:iCs/>
          <w:sz w:val="24"/>
          <w:u w:val="single"/>
        </w:rPr>
        <w:t>（科室及负责人）</w:t>
      </w:r>
      <w:r>
        <w:rPr>
          <w:rFonts w:eastAsia="宋体"/>
          <w:sz w:val="24"/>
        </w:rPr>
        <w:t>负责，将在</w:t>
      </w:r>
      <w:r>
        <w:rPr>
          <w:rFonts w:eastAsia="宋体"/>
          <w:sz w:val="24"/>
          <w:u w:val="single"/>
        </w:rPr>
        <w:t xml:space="preserve">        </w:t>
      </w:r>
      <w:r>
        <w:rPr>
          <w:rFonts w:eastAsia="宋体"/>
          <w:sz w:val="24"/>
        </w:rPr>
        <w:t>、</w:t>
      </w:r>
      <w:r>
        <w:rPr>
          <w:rFonts w:eastAsia="宋体"/>
          <w:sz w:val="24"/>
          <w:u w:val="single"/>
        </w:rPr>
        <w:t xml:space="preserve">       </w:t>
      </w:r>
      <w:r>
        <w:rPr>
          <w:rFonts w:eastAsia="宋体"/>
          <w:sz w:val="24"/>
        </w:rPr>
        <w:t>等</w:t>
      </w:r>
      <w:r>
        <w:rPr>
          <w:rFonts w:eastAsia="宋体"/>
          <w:sz w:val="24"/>
          <w:u w:val="single"/>
        </w:rPr>
        <w:t xml:space="preserve">       </w:t>
      </w:r>
      <w:r>
        <w:rPr>
          <w:rFonts w:eastAsia="宋体"/>
          <w:sz w:val="24"/>
        </w:rPr>
        <w:t>家医院共同开展，估计将有</w:t>
      </w:r>
      <w:r>
        <w:rPr>
          <w:rFonts w:eastAsia="宋体"/>
          <w:sz w:val="24"/>
          <w:u w:val="single"/>
        </w:rPr>
        <w:t xml:space="preserve">       </w:t>
      </w:r>
      <w:r>
        <w:rPr>
          <w:rFonts w:eastAsia="宋体"/>
          <w:sz w:val="24"/>
        </w:rPr>
        <w:t>名受试者自愿参加，本中心计划入组</w:t>
      </w:r>
      <w:r>
        <w:rPr>
          <w:rFonts w:eastAsia="宋体"/>
          <w:sz w:val="24"/>
          <w:u w:val="single"/>
        </w:rPr>
        <w:t xml:space="preserve">       </w:t>
      </w:r>
      <w:r>
        <w:rPr>
          <w:rFonts w:eastAsia="宋体"/>
          <w:sz w:val="24"/>
        </w:rPr>
        <w:t>名受试者。本项研究的资助方</w:t>
      </w:r>
      <w:r>
        <w:rPr>
          <w:rFonts w:eastAsia="宋体"/>
          <w:i/>
          <w:iCs/>
          <w:sz w:val="24"/>
        </w:rPr>
        <w:t>或研究资金</w:t>
      </w:r>
      <w:r>
        <w:rPr>
          <w:rFonts w:eastAsia="宋体"/>
          <w:sz w:val="24"/>
        </w:rPr>
        <w:t>来源是</w:t>
      </w:r>
      <w:r>
        <w:rPr>
          <w:rFonts w:eastAsia="宋体"/>
          <w:sz w:val="24"/>
          <w:u w:val="single"/>
        </w:rPr>
        <w:t xml:space="preserve">       </w:t>
      </w:r>
      <w:r>
        <w:rPr>
          <w:rFonts w:eastAsia="宋体"/>
          <w:sz w:val="24"/>
        </w:rPr>
        <w:t>。本研究已经得到</w:t>
      </w:r>
      <w:ins w:id="0" w:author="啊强的小蝴蝶" w:date="2023-11-07T11:14:08Z">
        <w:r>
          <w:rPr>
            <w:rFonts w:hint="eastAsia" w:eastAsia="宋体"/>
            <w:sz w:val="24"/>
            <w:lang w:eastAsia="zh-CN"/>
          </w:rPr>
          <w:t>临沧市</w:t>
        </w:r>
      </w:ins>
      <w:r>
        <w:rPr>
          <w:rFonts w:hint="eastAsia" w:eastAsia="宋体"/>
          <w:sz w:val="24"/>
        </w:rPr>
        <w:t>人民医院医学</w:t>
      </w:r>
      <w:r>
        <w:rPr>
          <w:rFonts w:eastAsia="宋体"/>
          <w:sz w:val="24"/>
        </w:rPr>
        <w:t>伦理委员会的审查同意。</w:t>
      </w:r>
    </w:p>
    <w:p>
      <w:pPr>
        <w:spacing w:line="360" w:lineRule="auto"/>
        <w:ind w:firstLine="420"/>
        <w:rPr>
          <w:sz w:val="24"/>
        </w:rPr>
      </w:pPr>
      <w:r>
        <w:rPr>
          <w:sz w:val="24"/>
        </w:rPr>
        <w:t>本知情同意书将向您介绍本研究的背景、目的、流程、获益、风险、不便以及您的权益等，请仔细阅读后慎重做出是否参加本研究的决定。如果您有任何问题，可以向我们询问，我们将尽可能解答以确保您理解；当然，您也可以就这些问题和您的家人、朋友以及您的主管医生讨论，经充分、慎重考虑后，再决定是否参加本项研究。</w:t>
      </w:r>
    </w:p>
    <w:p>
      <w:pPr>
        <w:spacing w:line="360" w:lineRule="auto"/>
        <w:ind w:firstLine="480" w:firstLineChars="200"/>
        <w:rPr>
          <w:sz w:val="24"/>
        </w:rPr>
      </w:pPr>
      <w:r>
        <w:rPr>
          <w:sz w:val="24"/>
        </w:rPr>
        <w:t>若您目前正参加其它临床研究，请务必告知您的研究医生或者</w:t>
      </w:r>
      <w:r>
        <w:rPr>
          <w:rFonts w:hint="eastAsia"/>
          <w:sz w:val="24"/>
        </w:rPr>
        <w:t>其它</w:t>
      </w:r>
      <w:r>
        <w:rPr>
          <w:sz w:val="24"/>
        </w:rPr>
        <w:t>研究人员。</w:t>
      </w:r>
    </w:p>
    <w:p>
      <w:pPr>
        <w:spacing w:line="360" w:lineRule="auto"/>
        <w:ind w:firstLine="480" w:firstLineChars="200"/>
        <w:rPr>
          <w:sz w:val="24"/>
        </w:rPr>
      </w:pPr>
    </w:p>
    <w:p>
      <w:pPr>
        <w:spacing w:line="360" w:lineRule="auto"/>
        <w:jc w:val="left"/>
        <w:rPr>
          <w:rFonts w:eastAsia="黑体"/>
          <w:b/>
          <w:sz w:val="24"/>
        </w:rPr>
      </w:pPr>
      <w:r>
        <w:rPr>
          <w:rFonts w:eastAsia="黑体"/>
          <w:b/>
          <w:sz w:val="24"/>
        </w:rPr>
        <w:t>1. 为什么要开展本项研究？</w:t>
      </w:r>
    </w:p>
    <w:p>
      <w:pPr>
        <w:spacing w:line="360" w:lineRule="auto"/>
        <w:ind w:firstLine="470" w:firstLineChars="196"/>
        <w:rPr>
          <w:i/>
          <w:sz w:val="24"/>
        </w:rPr>
      </w:pPr>
      <w:r>
        <w:rPr>
          <w:i/>
          <w:sz w:val="24"/>
        </w:rPr>
        <w:t>用通俗易懂的语言简要介绍本项研究的背景和目的。</w:t>
      </w:r>
    </w:p>
    <w:p>
      <w:pPr>
        <w:spacing w:line="360" w:lineRule="auto"/>
        <w:ind w:firstLine="480" w:firstLineChars="200"/>
        <w:rPr>
          <w:i/>
          <w:color w:val="000000"/>
          <w:sz w:val="24"/>
        </w:rPr>
      </w:pPr>
      <w:r>
        <w:rPr>
          <w:i/>
          <w:color w:val="000000"/>
          <w:sz w:val="24"/>
        </w:rPr>
        <w:t>首次使用的英文缩写前须有中文注释。</w:t>
      </w:r>
    </w:p>
    <w:p>
      <w:pPr>
        <w:spacing w:line="360" w:lineRule="auto"/>
        <w:ind w:firstLine="480" w:firstLineChars="200"/>
        <w:rPr>
          <w:i/>
          <w:iCs/>
          <w:sz w:val="24"/>
        </w:rPr>
      </w:pPr>
      <w:r>
        <w:rPr>
          <w:i/>
          <w:iCs/>
          <w:sz w:val="24"/>
        </w:rPr>
        <w:t>对于本研究使用的药物、生物制品、诊断试剂、医疗器械</w:t>
      </w:r>
      <w:r>
        <w:rPr>
          <w:b/>
          <w:bCs/>
          <w:i/>
          <w:iCs/>
          <w:sz w:val="24"/>
        </w:rPr>
        <w:t>（包括对照产品）</w:t>
      </w:r>
      <w:r>
        <w:rPr>
          <w:i/>
          <w:iCs/>
          <w:sz w:val="24"/>
        </w:rPr>
        <w:t>，请明确说明哪些是国家药品监督管理局已批准上市的，批准的适应症是什么；哪些是研究性的（包括已在国外批准上市，国内尚未批准的进口药；或国外批准上市，国内正在仿制，尚未批准的，都要明确描述）；哪些是我们医院已经开展的正常诊疗项目，哪些是我们医院未开展</w:t>
      </w:r>
      <w:r>
        <w:rPr>
          <w:rFonts w:hint="eastAsia"/>
          <w:i/>
          <w:iCs/>
          <w:sz w:val="24"/>
        </w:rPr>
        <w:t>的</w:t>
      </w:r>
      <w:r>
        <w:rPr>
          <w:i/>
          <w:iCs/>
          <w:sz w:val="24"/>
        </w:rPr>
        <w:t>诊疗项目等。简略介绍其主要作用（效果）、常见不良反应、目前存在的问题等。如果有前期临床试验结果，一并简要介绍。</w:t>
      </w:r>
    </w:p>
    <w:p>
      <w:pPr>
        <w:spacing w:line="360" w:lineRule="auto"/>
        <w:jc w:val="left"/>
        <w:rPr>
          <w:rFonts w:eastAsia="黑体"/>
          <w:b/>
          <w:sz w:val="24"/>
        </w:rPr>
      </w:pPr>
      <w:r>
        <w:rPr>
          <w:rFonts w:eastAsia="黑体"/>
          <w:b/>
          <w:sz w:val="24"/>
        </w:rPr>
        <w:t>2．哪些人将被邀请参加本项研究？</w:t>
      </w:r>
    </w:p>
    <w:p>
      <w:pPr>
        <w:spacing w:line="360" w:lineRule="auto"/>
        <w:ind w:left="1080" w:leftChars="400" w:hanging="240" w:hangingChars="100"/>
        <w:rPr>
          <w:sz w:val="24"/>
        </w:rPr>
      </w:pPr>
      <w:r>
        <w:rPr>
          <w:i/>
          <w:iCs/>
          <w:sz w:val="24"/>
        </w:rPr>
        <w:t>简要描述本项研究受试人群的特点。</w:t>
      </w:r>
      <w:r>
        <w:rPr>
          <w:rFonts w:hint="eastAsia"/>
          <w:i/>
          <w:iCs/>
          <w:sz w:val="24"/>
        </w:rPr>
        <w:t>如：</w:t>
      </w:r>
      <w:r>
        <w:rPr>
          <w:rFonts w:hint="eastAsia"/>
          <w:sz w:val="24"/>
        </w:rPr>
        <w:t>您被邀请参加本项研究是因为您</w:t>
      </w:r>
    </w:p>
    <w:p>
      <w:pPr>
        <w:spacing w:line="360" w:lineRule="auto"/>
        <w:rPr>
          <w:sz w:val="24"/>
        </w:rPr>
      </w:pPr>
      <w:r>
        <w:rPr>
          <w:rFonts w:hint="eastAsia"/>
          <w:sz w:val="24"/>
        </w:rPr>
        <w:t>患有</w:t>
      </w:r>
      <w:r>
        <w:rPr>
          <w:sz w:val="24"/>
          <w:u w:val="single"/>
        </w:rPr>
        <w:t xml:space="preserve">         </w:t>
      </w:r>
      <w:r>
        <w:rPr>
          <w:rFonts w:hint="eastAsia"/>
          <w:sz w:val="24"/>
        </w:rPr>
        <w:t xml:space="preserve">疾病/将要进行 </w:t>
      </w:r>
      <w:bookmarkStart w:id="0" w:name="_Hlk54039898"/>
      <w:r>
        <w:rPr>
          <w:sz w:val="24"/>
          <w:u w:val="single"/>
        </w:rPr>
        <w:t xml:space="preserve">       </w:t>
      </w:r>
      <w:bookmarkEnd w:id="0"/>
      <w:r>
        <w:rPr>
          <w:rFonts w:hint="eastAsia"/>
          <w:sz w:val="24"/>
        </w:rPr>
        <w:t>检查等</w:t>
      </w:r>
      <w:r>
        <w:rPr>
          <w:rFonts w:hint="eastAsia"/>
          <w:i/>
          <w:iCs/>
          <w:sz w:val="24"/>
        </w:rPr>
        <w:t>（参考入组/排除标准）</w:t>
      </w:r>
      <w:r>
        <w:rPr>
          <w:rFonts w:hint="eastAsia"/>
          <w:sz w:val="24"/>
        </w:rPr>
        <w:t>。</w:t>
      </w:r>
    </w:p>
    <w:p>
      <w:pPr>
        <w:spacing w:line="360" w:lineRule="auto"/>
        <w:jc w:val="left"/>
        <w:rPr>
          <w:rFonts w:eastAsia="黑体"/>
          <w:b/>
          <w:sz w:val="24"/>
        </w:rPr>
      </w:pPr>
      <w:r>
        <w:rPr>
          <w:rFonts w:eastAsia="黑体"/>
          <w:b/>
          <w:sz w:val="24"/>
        </w:rPr>
        <w:t>3. 如果参加本项研究，我需要做什么？</w:t>
      </w:r>
    </w:p>
    <w:p>
      <w:pPr>
        <w:spacing w:line="360" w:lineRule="auto"/>
        <w:ind w:firstLine="480" w:firstLineChars="200"/>
        <w:rPr>
          <w:i/>
          <w:sz w:val="24"/>
        </w:rPr>
      </w:pPr>
      <w:r>
        <w:rPr>
          <w:i/>
          <w:sz w:val="24"/>
        </w:rPr>
        <w:t>描述研究方法</w:t>
      </w:r>
      <w:r>
        <w:rPr>
          <w:rFonts w:hint="eastAsia"/>
          <w:i/>
          <w:sz w:val="24"/>
        </w:rPr>
        <w:t>、</w:t>
      </w:r>
      <w:r>
        <w:rPr>
          <w:i/>
          <w:sz w:val="24"/>
        </w:rPr>
        <w:t>具体</w:t>
      </w:r>
      <w:r>
        <w:rPr>
          <w:i/>
          <w:iCs/>
          <w:sz w:val="24"/>
        </w:rPr>
        <w:t>研究步骤</w:t>
      </w:r>
      <w:r>
        <w:rPr>
          <w:rFonts w:hint="eastAsia"/>
          <w:i/>
          <w:iCs/>
          <w:sz w:val="24"/>
        </w:rPr>
        <w:t>和研究期限</w:t>
      </w:r>
      <w:r>
        <w:rPr>
          <w:i/>
          <w:sz w:val="24"/>
        </w:rPr>
        <w:t>，包括：</w:t>
      </w:r>
    </w:p>
    <w:p>
      <w:pPr>
        <w:spacing w:line="360" w:lineRule="auto"/>
        <w:ind w:firstLine="480" w:firstLineChars="200"/>
        <w:rPr>
          <w:rFonts w:ascii="宋体" w:hAnsi="宋体"/>
          <w:i/>
          <w:sz w:val="24"/>
        </w:rPr>
      </w:pPr>
      <w:r>
        <w:rPr>
          <w:rFonts w:ascii="宋体" w:hAnsi="宋体"/>
          <w:i/>
          <w:iCs/>
          <w:sz w:val="24"/>
        </w:rPr>
        <w:t>研究期限（包括筛选阶段，干预阶段及随访阶段等）、</w:t>
      </w:r>
      <w:r>
        <w:rPr>
          <w:rFonts w:ascii="宋体" w:hAnsi="宋体"/>
          <w:i/>
          <w:sz w:val="24"/>
        </w:rPr>
        <w:t>受试者分组、随机和双盲的设置（应用通俗语言介绍什么是随机和双盲、随机比例）、干预措施（包括分组后每组的给药种类、给药方法；或各组不同的治疗器械、治疗方法；或各组不同的诊疗方法等。如有安慰剂，应介绍什么是安慰剂）、随访时间（包括随访的时间点、次数，每次随访所用时间）、随访的方式和具体内容（包括随访时的检查项目和观察项目等。如有抽血，应包括取血量和检测项目）等。</w:t>
      </w:r>
    </w:p>
    <w:p>
      <w:pPr>
        <w:tabs>
          <w:tab w:val="left" w:pos="3240"/>
        </w:tabs>
        <w:spacing w:line="360" w:lineRule="auto"/>
        <w:ind w:firstLine="480" w:firstLineChars="200"/>
        <w:rPr>
          <w:rFonts w:ascii="宋体" w:hAnsi="宋体"/>
          <w:strike/>
          <w:sz w:val="24"/>
        </w:rPr>
      </w:pPr>
      <w:r>
        <w:rPr>
          <w:rFonts w:ascii="宋体" w:hAnsi="宋体"/>
          <w:i/>
          <w:sz w:val="24"/>
        </w:rPr>
        <w:t>对于随机分组的研究，需要予以解释，如：“</w:t>
      </w:r>
      <w:r>
        <w:rPr>
          <w:rFonts w:ascii="宋体" w:hAnsi="宋体"/>
          <w:sz w:val="24"/>
        </w:rPr>
        <w:t>您将被随</w:t>
      </w:r>
      <w:bookmarkStart w:id="1" w:name="OLE_LINK208"/>
      <w:bookmarkStart w:id="2" w:name="OLE_LINK209"/>
      <w:bookmarkStart w:id="3" w:name="OLE_LINK210"/>
      <w:r>
        <w:rPr>
          <w:rFonts w:ascii="宋体" w:hAnsi="宋体"/>
          <w:sz w:val="24"/>
        </w:rPr>
        <w:t>机</w:t>
      </w:r>
      <w:bookmarkEnd w:id="1"/>
      <w:bookmarkEnd w:id="2"/>
      <w:bookmarkEnd w:id="3"/>
      <w:r>
        <w:rPr>
          <w:rFonts w:ascii="宋体" w:hAnsi="宋体"/>
          <w:sz w:val="24"/>
        </w:rPr>
        <w:t>（像抛硬币获得正反面机会不同或</w:t>
      </w:r>
      <w:r>
        <w:rPr>
          <w:rFonts w:ascii="宋体" w:hAnsi="宋体"/>
          <w:iCs/>
          <w:sz w:val="24"/>
        </w:rPr>
        <w:t>从帽子里抽签抽到不同标签机会不同一样</w:t>
      </w:r>
      <w:r>
        <w:rPr>
          <w:rFonts w:ascii="宋体" w:hAnsi="宋体"/>
          <w:sz w:val="24"/>
        </w:rPr>
        <w:t>）分配到两组（或多组）中的任意一组，您进入研究</w:t>
      </w:r>
      <w:r>
        <w:rPr>
          <w:rFonts w:ascii="宋体" w:hAnsi="宋体"/>
          <w:i/>
          <w:sz w:val="24"/>
        </w:rPr>
        <w:t>药物组</w:t>
      </w:r>
      <w:r>
        <w:rPr>
          <w:rFonts w:ascii="宋体" w:hAnsi="宋体"/>
          <w:sz w:val="24"/>
        </w:rPr>
        <w:t xml:space="preserve">和对照组的概率为X </w:t>
      </w:r>
      <w:r>
        <w:rPr>
          <w:rFonts w:hint="eastAsia" w:ascii="宋体" w:hAnsi="宋体" w:cs="宋体"/>
          <w:sz w:val="24"/>
        </w:rPr>
        <w:t>∶</w:t>
      </w:r>
      <w:r>
        <w:rPr>
          <w:rFonts w:ascii="宋体" w:hAnsi="宋体"/>
          <w:sz w:val="24"/>
        </w:rPr>
        <w:t>X。</w:t>
      </w:r>
    </w:p>
    <w:p>
      <w:pPr>
        <w:tabs>
          <w:tab w:val="left" w:pos="3240"/>
        </w:tabs>
        <w:spacing w:line="360" w:lineRule="auto"/>
        <w:ind w:firstLine="480" w:firstLineChars="200"/>
        <w:rPr>
          <w:rFonts w:ascii="宋体" w:hAnsi="宋体"/>
          <w:iCs/>
          <w:sz w:val="24"/>
        </w:rPr>
      </w:pPr>
      <w:r>
        <w:rPr>
          <w:rFonts w:ascii="宋体" w:hAnsi="宋体"/>
          <w:i/>
          <w:sz w:val="24"/>
        </w:rPr>
        <w:t>对于“双盲”的解释，可用以下语言：</w:t>
      </w:r>
      <w:r>
        <w:rPr>
          <w:rFonts w:ascii="宋体" w:hAnsi="宋体"/>
          <w:iCs/>
          <w:sz w:val="24"/>
        </w:rPr>
        <w:t>双盲是指您和您的主管医生都不知道您分配到了哪一组（或应用何种治疗）。但在紧急情况下，如果了解您所使用的药物对您的治疗十分必要时，您的主管医生可以随时揭盲，从而知道您所分配的组别或正在使用的药物。</w:t>
      </w:r>
    </w:p>
    <w:p>
      <w:pPr>
        <w:tabs>
          <w:tab w:val="left" w:pos="3240"/>
        </w:tabs>
        <w:spacing w:line="360" w:lineRule="auto"/>
        <w:ind w:firstLine="480" w:firstLineChars="200"/>
        <w:rPr>
          <w:rFonts w:ascii="宋体" w:hAnsi="宋体"/>
          <w:i/>
          <w:sz w:val="24"/>
        </w:rPr>
      </w:pPr>
      <w:r>
        <w:rPr>
          <w:rFonts w:ascii="宋体" w:hAnsi="宋体"/>
          <w:i/>
          <w:sz w:val="24"/>
        </w:rPr>
        <w:t>对于设置安慰剂的研究，需要对安慰剂予以解释，如：“</w:t>
      </w:r>
      <w:r>
        <w:rPr>
          <w:rFonts w:ascii="宋体" w:hAnsi="宋体"/>
          <w:sz w:val="24"/>
        </w:rPr>
        <w:t>安慰剂是一种外形貌似</w:t>
      </w:r>
      <w:r>
        <w:rPr>
          <w:rFonts w:ascii="宋体" w:hAnsi="宋体"/>
          <w:i/>
          <w:sz w:val="24"/>
        </w:rPr>
        <w:t>研究药物</w:t>
      </w:r>
      <w:r>
        <w:rPr>
          <w:rFonts w:ascii="宋体" w:hAnsi="宋体"/>
          <w:sz w:val="24"/>
        </w:rPr>
        <w:t>，但不具药效，同时对人体也无害的物质。”</w:t>
      </w:r>
      <w:r>
        <w:rPr>
          <w:rFonts w:ascii="宋体" w:hAnsi="宋体"/>
          <w:i/>
          <w:sz w:val="24"/>
        </w:rPr>
        <w:t>（请</w:t>
      </w:r>
      <w:bookmarkStart w:id="4" w:name="OLE_LINK216"/>
      <w:bookmarkStart w:id="5" w:name="OLE_LINK215"/>
      <w:r>
        <w:rPr>
          <w:rFonts w:ascii="宋体" w:hAnsi="宋体"/>
          <w:i/>
          <w:sz w:val="24"/>
        </w:rPr>
        <w:t>根</w:t>
      </w:r>
      <w:bookmarkEnd w:id="4"/>
      <w:bookmarkEnd w:id="5"/>
      <w:r>
        <w:rPr>
          <w:rFonts w:ascii="宋体" w:hAnsi="宋体"/>
          <w:i/>
          <w:sz w:val="24"/>
        </w:rPr>
        <w:t>据具体情况修改研究药物）</w:t>
      </w:r>
    </w:p>
    <w:p>
      <w:pPr>
        <w:spacing w:line="360" w:lineRule="auto"/>
        <w:ind w:firstLine="480" w:firstLineChars="200"/>
        <w:rPr>
          <w:rFonts w:ascii="宋体" w:hAnsi="宋体"/>
          <w:sz w:val="24"/>
        </w:rPr>
      </w:pPr>
      <w:r>
        <w:rPr>
          <w:rFonts w:ascii="宋体" w:hAnsi="宋体"/>
          <w:sz w:val="24"/>
        </w:rPr>
        <w:t>例：如果您愿意参加本项研究，您将有50%的可能性接受以下</w:t>
      </w:r>
      <w:r>
        <w:rPr>
          <w:rFonts w:hint="eastAsia"/>
          <w:sz w:val="24"/>
          <w:u w:val="single"/>
        </w:rPr>
        <w:t>2</w:t>
      </w:r>
      <w:r>
        <w:rPr>
          <w:rFonts w:ascii="宋体" w:hAnsi="宋体"/>
          <w:sz w:val="24"/>
        </w:rPr>
        <w:t>种治疗方案中的一种：试验组：</w:t>
      </w:r>
      <w:r>
        <w:rPr>
          <w:rFonts w:ascii="宋体" w:hAnsi="宋体"/>
          <w:i/>
          <w:iCs/>
          <w:sz w:val="24"/>
        </w:rPr>
        <w:t>（描述具体的研究药物/器械/干预措施等）</w:t>
      </w:r>
      <w:r>
        <w:rPr>
          <w:rFonts w:ascii="宋体" w:hAnsi="宋体"/>
          <w:sz w:val="24"/>
        </w:rPr>
        <w:t>；对照组：</w:t>
      </w:r>
      <w:r>
        <w:rPr>
          <w:rFonts w:ascii="宋体" w:hAnsi="宋体"/>
          <w:i/>
          <w:iCs/>
          <w:sz w:val="24"/>
        </w:rPr>
        <w:t>（描述具体的对照药物/器械/干预措施等）</w:t>
      </w:r>
      <w:r>
        <w:rPr>
          <w:rFonts w:ascii="宋体" w:hAnsi="宋体"/>
          <w:sz w:val="24"/>
        </w:rPr>
        <w:t>。我们会在您接受治疗的</w:t>
      </w:r>
      <w:r>
        <w:rPr>
          <w:sz w:val="24"/>
          <w:u w:val="single"/>
        </w:rPr>
        <w:t xml:space="preserve">       </w:t>
      </w:r>
      <w:r>
        <w:rPr>
          <w:rFonts w:ascii="宋体" w:hAnsi="宋体"/>
          <w:sz w:val="24"/>
        </w:rPr>
        <w:t>周内定期对您进行</w:t>
      </w:r>
      <w:r>
        <w:rPr>
          <w:sz w:val="24"/>
          <w:u w:val="single"/>
        </w:rPr>
        <w:t xml:space="preserve">       </w:t>
      </w:r>
      <w:r>
        <w:rPr>
          <w:rFonts w:ascii="宋体" w:hAnsi="宋体"/>
          <w:sz w:val="24"/>
        </w:rPr>
        <w:t>、</w:t>
      </w:r>
      <w:r>
        <w:rPr>
          <w:sz w:val="24"/>
          <w:u w:val="single"/>
        </w:rPr>
        <w:t xml:space="preserve">       </w:t>
      </w:r>
      <w:r>
        <w:rPr>
          <w:rFonts w:ascii="宋体" w:hAnsi="宋体"/>
          <w:sz w:val="24"/>
        </w:rPr>
        <w:t>检查，</w:t>
      </w:r>
      <w:r>
        <w:rPr>
          <w:rFonts w:ascii="宋体" w:hAnsi="宋体"/>
          <w:i/>
          <w:iCs/>
          <w:sz w:val="24"/>
        </w:rPr>
        <w:t>（如涉及抽血，请具体告知抽血次数及每次抽血总量，抽血用于何检测，如何保存，何时销毁）</w:t>
      </w:r>
      <w:r>
        <w:rPr>
          <w:rFonts w:ascii="宋体" w:hAnsi="宋体"/>
          <w:sz w:val="24"/>
        </w:rPr>
        <w:t>，并会在治疗结束后</w:t>
      </w:r>
      <w:r>
        <w:rPr>
          <w:sz w:val="24"/>
          <w:u w:val="single"/>
        </w:rPr>
        <w:t xml:space="preserve">       </w:t>
      </w:r>
      <w:r>
        <w:rPr>
          <w:rFonts w:ascii="宋体" w:hAnsi="宋体"/>
          <w:sz w:val="24"/>
        </w:rPr>
        <w:t>周内对您进行随访（随访的次数及每次随访需做哪些检查）。在上述治疗/检查中，</w:t>
      </w:r>
      <w:r>
        <w:rPr>
          <w:sz w:val="24"/>
          <w:u w:val="single"/>
        </w:rPr>
        <w:t xml:space="preserve">      </w:t>
      </w:r>
      <w:r>
        <w:rPr>
          <w:sz w:val="24"/>
        </w:rPr>
        <w:t xml:space="preserve"> </w:t>
      </w:r>
      <w:r>
        <w:rPr>
          <w:rFonts w:hint="eastAsia"/>
          <w:sz w:val="24"/>
        </w:rPr>
        <w:t>、</w:t>
      </w:r>
      <w:r>
        <w:rPr>
          <w:sz w:val="24"/>
        </w:rPr>
        <w:t xml:space="preserve"> </w:t>
      </w:r>
      <w:r>
        <w:rPr>
          <w:sz w:val="24"/>
          <w:u w:val="single"/>
        </w:rPr>
        <w:t xml:space="preserve">      </w:t>
      </w:r>
      <w:r>
        <w:rPr>
          <w:rFonts w:ascii="宋体" w:hAnsi="宋体"/>
          <w:sz w:val="24"/>
        </w:rPr>
        <w:t>是研究性的治疗/检查（即，如果您不参加本研究，就不需要接受该检查/治疗）。</w:t>
      </w:r>
    </w:p>
    <w:p>
      <w:pPr>
        <w:spacing w:line="360" w:lineRule="auto"/>
        <w:ind w:firstLine="480" w:firstLineChars="200"/>
        <w:rPr>
          <w:rFonts w:ascii="宋体" w:hAnsi="宋体"/>
          <w:i/>
          <w:iCs/>
          <w:sz w:val="24"/>
        </w:rPr>
      </w:pPr>
      <w:r>
        <w:rPr>
          <w:rFonts w:ascii="宋体" w:hAnsi="宋体"/>
          <w:i/>
          <w:iCs/>
          <w:sz w:val="24"/>
        </w:rPr>
        <w:t>（如涉及基因检测，应单列一段告知，告知检测内容，检测地点，检测结果是否告知以及检测费用由谁支付等）</w:t>
      </w:r>
      <w:r>
        <w:rPr>
          <w:rFonts w:hint="eastAsia" w:ascii="宋体" w:hAnsi="宋体"/>
          <w:i/>
          <w:iCs/>
          <w:sz w:val="24"/>
        </w:rPr>
        <w:t>。</w:t>
      </w:r>
    </w:p>
    <w:p>
      <w:pPr>
        <w:spacing w:line="360" w:lineRule="auto"/>
        <w:jc w:val="left"/>
        <w:rPr>
          <w:rFonts w:eastAsia="黑体"/>
          <w:b/>
          <w:sz w:val="24"/>
        </w:rPr>
      </w:pPr>
      <w:r>
        <w:rPr>
          <w:rFonts w:hint="eastAsia" w:eastAsia="黑体"/>
          <w:b/>
          <w:sz w:val="24"/>
        </w:rPr>
        <w:t>4</w:t>
      </w:r>
      <w:r>
        <w:rPr>
          <w:rFonts w:eastAsia="黑体"/>
          <w:b/>
          <w:sz w:val="24"/>
        </w:rPr>
        <w:t>. 参加本研究对我的日常生活的影响有哪些</w:t>
      </w:r>
      <w:r>
        <w:rPr>
          <w:rFonts w:hint="eastAsia" w:eastAsia="黑体"/>
          <w:b/>
          <w:sz w:val="24"/>
        </w:rPr>
        <w:t>、我需要注意哪些事项</w:t>
      </w:r>
      <w:r>
        <w:rPr>
          <w:rFonts w:eastAsia="黑体"/>
          <w:b/>
          <w:sz w:val="24"/>
        </w:rPr>
        <w:t>？</w:t>
      </w:r>
    </w:p>
    <w:p>
      <w:pPr>
        <w:spacing w:line="360" w:lineRule="auto"/>
        <w:ind w:firstLine="480" w:firstLineChars="200"/>
        <w:rPr>
          <w:sz w:val="24"/>
        </w:rPr>
      </w:pPr>
      <w:bookmarkStart w:id="6" w:name="OLE_LINK139"/>
      <w:bookmarkStart w:id="7" w:name="OLE_LINK138"/>
      <w:bookmarkStart w:id="8" w:name="OLE_LINK212"/>
      <w:bookmarkStart w:id="9" w:name="OLE_LINK211"/>
      <w:r>
        <w:rPr>
          <w:sz w:val="24"/>
        </w:rPr>
        <w:t>当您决定是否参加本研究时，请仔细考虑如上所列的检查和随访对您的日常工作、家庭生活等可能的影响。考虑每次回访的时间与交通问题，若您对研究涉及的检查和步骤有任何疑问，可以向我们咨询。</w:t>
      </w:r>
      <w:bookmarkEnd w:id="6"/>
      <w:bookmarkEnd w:id="7"/>
      <w:bookmarkStart w:id="10" w:name="OLE_LINK214"/>
      <w:bookmarkStart w:id="11" w:name="OLE_LINK213"/>
      <w:r>
        <w:rPr>
          <w:sz w:val="24"/>
        </w:rPr>
        <w:t>考虑到您的安全以及为确保研究结果的有效性，在研究期间您不能再参加其他临床研究。</w:t>
      </w:r>
      <w:bookmarkEnd w:id="10"/>
      <w:bookmarkEnd w:id="11"/>
    </w:p>
    <w:p>
      <w:pPr>
        <w:spacing w:line="360" w:lineRule="auto"/>
        <w:ind w:firstLine="480" w:firstLineChars="200"/>
        <w:rPr>
          <w:bCs/>
          <w:i/>
          <w:iCs/>
          <w:sz w:val="24"/>
          <w:lang w:val="en-AU"/>
        </w:rPr>
      </w:pPr>
      <w:r>
        <w:rPr>
          <w:i/>
          <w:iCs/>
          <w:sz w:val="24"/>
        </w:rPr>
        <w:t>列举研究期间的其它注意事项：如需要禁止服用的药物</w:t>
      </w:r>
      <w:bookmarkEnd w:id="8"/>
      <w:bookmarkEnd w:id="9"/>
      <w:r>
        <w:rPr>
          <w:i/>
          <w:iCs/>
          <w:sz w:val="24"/>
        </w:rPr>
        <w:t>等。</w:t>
      </w:r>
    </w:p>
    <w:p>
      <w:pPr>
        <w:spacing w:line="360" w:lineRule="auto"/>
        <w:ind w:firstLine="480" w:firstLineChars="200"/>
        <w:rPr>
          <w:i/>
          <w:iCs/>
          <w:sz w:val="24"/>
          <w:u w:val="single"/>
          <w:lang w:val="en-AU"/>
        </w:rPr>
      </w:pPr>
      <w:bookmarkStart w:id="12" w:name="OLE_LINK221"/>
      <w:bookmarkStart w:id="13" w:name="OLE_LINK222"/>
      <w:bookmarkStart w:id="14" w:name="OLE_LINK224"/>
      <w:bookmarkStart w:id="15" w:name="OLE_LINK223"/>
      <w:r>
        <w:rPr>
          <w:i/>
          <w:sz w:val="24"/>
        </w:rPr>
        <w:t>简述其他要求，如对避孕的要求</w:t>
      </w:r>
      <w:bookmarkEnd w:id="12"/>
      <w:bookmarkEnd w:id="13"/>
      <w:bookmarkEnd w:id="14"/>
      <w:bookmarkEnd w:id="15"/>
      <w:r>
        <w:rPr>
          <w:i/>
          <w:sz w:val="24"/>
        </w:rPr>
        <w:t>：（</w:t>
      </w:r>
      <w:r>
        <w:rPr>
          <w:i/>
          <w:sz w:val="24"/>
          <w:u w:val="single"/>
        </w:rPr>
        <w:t>如不适用，请将下面两部分删除</w:t>
      </w:r>
      <w:r>
        <w:rPr>
          <w:i/>
          <w:sz w:val="24"/>
        </w:rPr>
        <w:t>）</w:t>
      </w:r>
    </w:p>
    <w:p>
      <w:pPr>
        <w:tabs>
          <w:tab w:val="left" w:pos="3240"/>
        </w:tabs>
        <w:spacing w:line="360" w:lineRule="auto"/>
        <w:rPr>
          <w:rFonts w:eastAsia="黑体"/>
          <w:i/>
          <w:sz w:val="24"/>
        </w:rPr>
      </w:pPr>
      <w:r>
        <w:rPr>
          <w:rFonts w:eastAsia="黑体"/>
          <w:i/>
          <w:sz w:val="24"/>
        </w:rPr>
        <w:t>对女性受试者</w:t>
      </w:r>
      <w:r>
        <w:rPr>
          <w:rFonts w:eastAsia="黑体"/>
          <w:i/>
          <w:iCs/>
          <w:sz w:val="24"/>
        </w:rPr>
        <w:t>（如果必要）</w:t>
      </w:r>
      <w:r>
        <w:rPr>
          <w:rFonts w:eastAsia="黑体"/>
          <w:i/>
          <w:sz w:val="24"/>
        </w:rPr>
        <w:t>：</w:t>
      </w:r>
    </w:p>
    <w:p>
      <w:pPr>
        <w:tabs>
          <w:tab w:val="left" w:pos="3240"/>
        </w:tabs>
        <w:spacing w:line="360" w:lineRule="auto"/>
        <w:ind w:firstLine="480" w:firstLineChars="200"/>
        <w:rPr>
          <w:sz w:val="24"/>
        </w:rPr>
      </w:pPr>
      <w:r>
        <w:rPr>
          <w:sz w:val="24"/>
        </w:rPr>
        <w:t>为了避免给胎儿带来风险，本研究不会招募孕妇作为受试者。如果您正处于育龄期（包括闭经后1年内），将对您进行是否怀孕的检测，测试结果必须是阴性的，您才能继续参加本研究。如果有性生活，您必须同意在研究过程中以及随后的</w:t>
      </w:r>
      <w:r>
        <w:rPr>
          <w:i/>
          <w:sz w:val="24"/>
        </w:rPr>
        <w:t>（如果可以的话，请明确时间）</w:t>
      </w:r>
      <w:r>
        <w:rPr>
          <w:sz w:val="24"/>
        </w:rPr>
        <w:t>时间里采取适当的避孕措施。医学上可以接受的避孕措施有：（1）外科绝育（例如输卵管结扎或者子宫切除术），（2）国家药监局批准的激素类避孕药（例如避孕药丸，贴剂，植入性或者注射制剂），（3）障碍物方法杀灭精子（例如避孕套或者子宫帽），或者（4）宫内节育器。在无保护性性行为发生后采取的紧急避孕措施，如Plan B(TM)紧急避孕药，不能作为常规避孕方法运用。如果您在研究过程中怀孕了，或者发生无保护性性行为，请您立刻告知您的研究医生。</w:t>
      </w:r>
    </w:p>
    <w:p>
      <w:pPr>
        <w:tabs>
          <w:tab w:val="left" w:pos="3240"/>
        </w:tabs>
        <w:spacing w:line="360" w:lineRule="auto"/>
        <w:rPr>
          <w:rFonts w:eastAsia="黑体"/>
          <w:i/>
          <w:sz w:val="24"/>
        </w:rPr>
      </w:pPr>
      <w:r>
        <w:rPr>
          <w:rFonts w:eastAsia="黑体"/>
          <w:i/>
          <w:sz w:val="24"/>
        </w:rPr>
        <w:t>对男性受试者</w:t>
      </w:r>
      <w:r>
        <w:rPr>
          <w:rFonts w:eastAsia="黑体"/>
          <w:i/>
          <w:iCs/>
          <w:sz w:val="24"/>
        </w:rPr>
        <w:t>（如果必要）</w:t>
      </w:r>
      <w:r>
        <w:rPr>
          <w:rFonts w:eastAsia="黑体"/>
          <w:i/>
          <w:sz w:val="24"/>
        </w:rPr>
        <w:t>：</w:t>
      </w:r>
    </w:p>
    <w:p>
      <w:pPr>
        <w:tabs>
          <w:tab w:val="left" w:pos="3240"/>
        </w:tabs>
        <w:spacing w:line="360" w:lineRule="auto"/>
        <w:ind w:firstLine="480" w:firstLineChars="200"/>
        <w:rPr>
          <w:sz w:val="24"/>
        </w:rPr>
      </w:pPr>
      <w:r>
        <w:rPr>
          <w:sz w:val="24"/>
        </w:rPr>
        <w:t>参与本研究可能会损伤您的精子，而给您在研究期间孕育的孩子带来伤害。这种伤害目前是无法预测的。如果有性生活，您必须同意在研究过程中和随后的</w:t>
      </w:r>
      <w:r>
        <w:rPr>
          <w:b/>
          <w:bCs/>
          <w:sz w:val="24"/>
          <w:u w:val="single"/>
        </w:rPr>
        <w:t>（     ）</w:t>
      </w:r>
      <w:r>
        <w:rPr>
          <w:i/>
          <w:sz w:val="24"/>
        </w:rPr>
        <w:t>（如果可以的话，请明确时间）</w:t>
      </w:r>
      <w:r>
        <w:rPr>
          <w:sz w:val="24"/>
        </w:rPr>
        <w:t>采取医学上认可的避孕措施。医学上认可的避孕措施有：（1）外科避孕（例如输精管结扎）或者（2）具有杀精作用的避孕套。在无保护性性行为发生后采取的紧急避孕措施，如Plan B(TM)紧急避孕药，不能作为常规避孕方法运用。请您告知您的伴侣这种药物对未出生婴儿的风险。她应当了解到如果她怀孕了，您需要立刻告知您的研究医生，而她也应该立刻告知她的医生。</w:t>
      </w:r>
    </w:p>
    <w:p>
      <w:pPr>
        <w:spacing w:line="360" w:lineRule="auto"/>
        <w:jc w:val="left"/>
        <w:rPr>
          <w:rFonts w:eastAsia="黑体"/>
          <w:b/>
          <w:sz w:val="24"/>
        </w:rPr>
      </w:pPr>
      <w:r>
        <w:rPr>
          <w:rFonts w:hint="eastAsia" w:eastAsia="黑体"/>
          <w:b/>
          <w:sz w:val="24"/>
        </w:rPr>
        <w:t>5</w:t>
      </w:r>
      <w:r>
        <w:rPr>
          <w:rFonts w:eastAsia="黑体"/>
          <w:b/>
          <w:sz w:val="24"/>
        </w:rPr>
        <w:t>．参加本研究有哪些风险？</w:t>
      </w:r>
    </w:p>
    <w:p>
      <w:pPr>
        <w:spacing w:line="360" w:lineRule="auto"/>
        <w:ind w:firstLine="480" w:firstLineChars="200"/>
        <w:rPr>
          <w:i/>
          <w:sz w:val="24"/>
        </w:rPr>
      </w:pPr>
      <w:r>
        <w:rPr>
          <w:i/>
          <w:sz w:val="24"/>
        </w:rPr>
        <w:t>列举已知的和/或预期的研究药物（包括试验药、对照药和研究允许使用的救援药）或诊疗方法的不良反应和处理措施，包括受试者在出现不良事件时要及</w:t>
      </w:r>
      <w:bookmarkStart w:id="16" w:name="OLE_LINK230"/>
      <w:bookmarkStart w:id="17" w:name="OLE_LINK229"/>
      <w:r>
        <w:rPr>
          <w:i/>
          <w:sz w:val="24"/>
        </w:rPr>
        <w:t>时</w:t>
      </w:r>
      <w:bookmarkEnd w:id="16"/>
      <w:bookmarkEnd w:id="17"/>
      <w:r>
        <w:rPr>
          <w:i/>
          <w:sz w:val="24"/>
        </w:rPr>
        <w:t>告知研究者，研究者会采取的医疗措施或计划（若有专门指定的负责安全事件的医生，请告知24小时联系方式）。</w:t>
      </w:r>
    </w:p>
    <w:p>
      <w:pPr>
        <w:spacing w:line="360" w:lineRule="auto"/>
        <w:ind w:firstLine="480" w:firstLineChars="200"/>
        <w:rPr>
          <w:i/>
          <w:sz w:val="24"/>
        </w:rPr>
      </w:pPr>
      <w:r>
        <w:rPr>
          <w:i/>
          <w:sz w:val="24"/>
        </w:rPr>
        <w:t>列举</w:t>
      </w:r>
      <w:r>
        <w:rPr>
          <w:b/>
          <w:bCs/>
          <w:i/>
          <w:color w:val="FF0000"/>
          <w:sz w:val="24"/>
        </w:rPr>
        <w:t>研</w:t>
      </w:r>
      <w:bookmarkStart w:id="18" w:name="OLE_LINK228"/>
      <w:bookmarkStart w:id="19" w:name="OLE_LINK227"/>
      <w:r>
        <w:rPr>
          <w:b/>
          <w:bCs/>
          <w:i/>
          <w:color w:val="FF0000"/>
          <w:sz w:val="24"/>
        </w:rPr>
        <w:t>究</w:t>
      </w:r>
      <w:bookmarkEnd w:id="18"/>
      <w:bookmarkEnd w:id="19"/>
      <w:r>
        <w:rPr>
          <w:b/>
          <w:bCs/>
          <w:i/>
          <w:color w:val="FF0000"/>
          <w:sz w:val="24"/>
        </w:rPr>
        <w:t>相关</w:t>
      </w:r>
      <w:r>
        <w:rPr>
          <w:i/>
          <w:sz w:val="24"/>
        </w:rPr>
        <w:t>的其他风险，如：</w:t>
      </w:r>
    </w:p>
    <w:p>
      <w:pPr>
        <w:tabs>
          <w:tab w:val="left" w:pos="3240"/>
        </w:tabs>
        <w:spacing w:line="360" w:lineRule="auto"/>
        <w:rPr>
          <w:sz w:val="24"/>
        </w:rPr>
      </w:pPr>
      <w:r>
        <w:rPr>
          <w:sz w:val="24"/>
        </w:rPr>
        <w:t>X线检查的风险</w:t>
      </w:r>
      <w:r>
        <w:rPr>
          <w:i/>
          <w:sz w:val="24"/>
        </w:rPr>
        <w:t>（如果适合您的研究情况，请在此处描述相关风险）</w:t>
      </w:r>
    </w:p>
    <w:p>
      <w:pPr>
        <w:tabs>
          <w:tab w:val="left" w:pos="3240"/>
        </w:tabs>
        <w:spacing w:line="360" w:lineRule="auto"/>
        <w:rPr>
          <w:sz w:val="24"/>
        </w:rPr>
      </w:pPr>
      <w:r>
        <w:rPr>
          <w:sz w:val="24"/>
        </w:rPr>
        <w:t>静脉采血的风险</w:t>
      </w:r>
      <w:r>
        <w:rPr>
          <w:i/>
          <w:sz w:val="24"/>
        </w:rPr>
        <w:t>（如果适合您的研究情况，请在此处描述相关风险）</w:t>
      </w:r>
    </w:p>
    <w:p>
      <w:pPr>
        <w:spacing w:line="360" w:lineRule="auto"/>
        <w:ind w:firstLine="480" w:firstLineChars="200"/>
        <w:rPr>
          <w:sz w:val="24"/>
        </w:rPr>
      </w:pPr>
      <w:r>
        <w:rPr>
          <w:sz w:val="24"/>
        </w:rPr>
        <w:t>本研究需要进行静脉采血，此采血过程与医院的常规采血过程相同，不会带来额外的风险。少数人针刺点可能有短暂的不适和/或青紫，多经短时可自行消退。</w:t>
      </w:r>
    </w:p>
    <w:p>
      <w:pPr>
        <w:spacing w:line="360" w:lineRule="auto"/>
        <w:rPr>
          <w:sz w:val="24"/>
        </w:rPr>
      </w:pPr>
      <w:bookmarkStart w:id="20" w:name="OLE_LINK231"/>
      <w:bookmarkStart w:id="21" w:name="OLE_LINK232"/>
      <w:r>
        <w:rPr>
          <w:i/>
          <w:sz w:val="24"/>
        </w:rPr>
        <w:t>如果研究涉及调查问卷，请说明可能引起的心理不适，如：</w:t>
      </w:r>
      <w:bookmarkEnd w:id="20"/>
      <w:bookmarkEnd w:id="21"/>
      <w:bookmarkStart w:id="22" w:name="OLE_LINK234"/>
      <w:r>
        <w:rPr>
          <w:sz w:val="24"/>
        </w:rPr>
        <w:t>问卷中的某些问题可能会让您感到不舒服，您可以拒绝回答。</w:t>
      </w:r>
    </w:p>
    <w:bookmarkEnd w:id="22"/>
    <w:p>
      <w:pPr>
        <w:tabs>
          <w:tab w:val="left" w:pos="3240"/>
        </w:tabs>
        <w:spacing w:line="360" w:lineRule="auto"/>
        <w:rPr>
          <w:sz w:val="24"/>
        </w:rPr>
      </w:pPr>
      <w:r>
        <w:rPr>
          <w:i/>
          <w:iCs/>
          <w:sz w:val="24"/>
        </w:rPr>
        <w:t>其他无法预知的风险：</w:t>
      </w:r>
      <w:r>
        <w:rPr>
          <w:sz w:val="24"/>
        </w:rPr>
        <w:t>还可能存在一些目前无法预知的风险、不适、药物相互作用或不良反应。</w:t>
      </w:r>
    </w:p>
    <w:p>
      <w:pPr>
        <w:spacing w:line="360" w:lineRule="auto"/>
        <w:rPr>
          <w:rFonts w:eastAsia="黑体"/>
          <w:b/>
          <w:sz w:val="24"/>
        </w:rPr>
      </w:pPr>
      <w:r>
        <w:rPr>
          <w:rFonts w:hint="eastAsia" w:eastAsia="黑体"/>
          <w:b/>
          <w:sz w:val="24"/>
        </w:rPr>
        <w:t>6</w:t>
      </w:r>
      <w:r>
        <w:rPr>
          <w:rFonts w:eastAsia="黑体"/>
          <w:b/>
          <w:sz w:val="24"/>
        </w:rPr>
        <w:t>. 参加本研究，我能得到什么益处？</w:t>
      </w:r>
    </w:p>
    <w:p>
      <w:pPr>
        <w:tabs>
          <w:tab w:val="left" w:pos="3240"/>
        </w:tabs>
        <w:spacing w:line="360" w:lineRule="auto"/>
        <w:ind w:firstLine="480" w:firstLineChars="200"/>
        <w:rPr>
          <w:i/>
          <w:sz w:val="24"/>
        </w:rPr>
      </w:pPr>
      <w:r>
        <w:rPr>
          <w:iCs/>
          <w:sz w:val="24"/>
          <w:lang w:val="en-AU"/>
        </w:rPr>
        <w:t>参加本研究有可能使您的疾病得到缓解，但也可能无效</w:t>
      </w:r>
      <w:r>
        <w:rPr>
          <w:i/>
          <w:iCs/>
          <w:sz w:val="24"/>
          <w:lang w:val="en-AU"/>
        </w:rPr>
        <w:t>（根据具体情况描述）；或：</w:t>
      </w:r>
      <w:r>
        <w:rPr>
          <w:iCs/>
          <w:sz w:val="24"/>
          <w:lang w:val="en-AU"/>
        </w:rPr>
        <w:t>参加本研究对您没有直接益处（即疾病得以好转，减轻病痛等），但</w:t>
      </w:r>
      <w:r>
        <w:rPr>
          <w:sz w:val="24"/>
        </w:rPr>
        <w:t>我们希望从您参与的这项研究中得到的信息在将来能够使您和与您病情相同的病人获益。</w:t>
      </w:r>
      <w:r>
        <w:rPr>
          <w:i/>
          <w:sz w:val="24"/>
        </w:rPr>
        <w:t>（请注意这仅是模板语言，您可以根据您的研究方案进行修改）</w:t>
      </w:r>
    </w:p>
    <w:p>
      <w:pPr>
        <w:tabs>
          <w:tab w:val="left" w:pos="3240"/>
        </w:tabs>
        <w:spacing w:line="360" w:lineRule="auto"/>
        <w:ind w:firstLine="480" w:firstLineChars="200"/>
        <w:rPr>
          <w:i/>
          <w:color w:val="FF0000"/>
          <w:sz w:val="24"/>
        </w:rPr>
      </w:pPr>
      <w:r>
        <w:rPr>
          <w:i/>
          <w:color w:val="FF0000"/>
          <w:sz w:val="24"/>
        </w:rPr>
        <w:t>检测费用的减免、交通补助等不属于获益内容!!!</w:t>
      </w:r>
    </w:p>
    <w:p>
      <w:pPr>
        <w:spacing w:line="360" w:lineRule="auto"/>
        <w:rPr>
          <w:rFonts w:eastAsia="黑体"/>
          <w:b/>
          <w:sz w:val="24"/>
        </w:rPr>
      </w:pPr>
      <w:r>
        <w:rPr>
          <w:rFonts w:hint="eastAsia" w:eastAsia="黑体"/>
          <w:b/>
          <w:sz w:val="24"/>
        </w:rPr>
        <w:t>7</w:t>
      </w:r>
      <w:r>
        <w:rPr>
          <w:rFonts w:eastAsia="黑体"/>
          <w:b/>
          <w:sz w:val="24"/>
        </w:rPr>
        <w:t>. 如果不参加本项研究，目前有没有其他可能的诊断/治疗方案？</w:t>
      </w:r>
    </w:p>
    <w:p>
      <w:pPr>
        <w:tabs>
          <w:tab w:val="left" w:pos="3240"/>
        </w:tabs>
        <w:spacing w:line="360" w:lineRule="auto"/>
        <w:ind w:firstLine="480" w:firstLineChars="200"/>
        <w:rPr>
          <w:sz w:val="24"/>
        </w:rPr>
      </w:pPr>
      <w:bookmarkStart w:id="23" w:name="OLE_LINK240"/>
      <w:bookmarkStart w:id="24" w:name="OLE_LINK241"/>
      <w:bookmarkStart w:id="25" w:name="OLE_LINK242"/>
      <w:bookmarkStart w:id="26" w:name="OLE_LINK244"/>
      <w:r>
        <w:rPr>
          <w:sz w:val="24"/>
        </w:rPr>
        <w:t>您</w:t>
      </w:r>
      <w:r>
        <w:rPr>
          <w:rFonts w:hint="eastAsia"/>
          <w:sz w:val="24"/>
        </w:rPr>
        <w:t>是否</w:t>
      </w:r>
      <w:r>
        <w:rPr>
          <w:sz w:val="24"/>
        </w:rPr>
        <w:t>参加本</w:t>
      </w:r>
      <w:r>
        <w:rPr>
          <w:rFonts w:hint="eastAsia"/>
          <w:sz w:val="24"/>
        </w:rPr>
        <w:t>项</w:t>
      </w:r>
      <w:r>
        <w:rPr>
          <w:sz w:val="24"/>
        </w:rPr>
        <w:t>临床研究</w:t>
      </w:r>
      <w:r>
        <w:rPr>
          <w:rFonts w:hint="eastAsia"/>
          <w:sz w:val="24"/>
        </w:rPr>
        <w:t>完全是自愿</w:t>
      </w:r>
      <w:r>
        <w:rPr>
          <w:sz w:val="24"/>
        </w:rPr>
        <w:t xml:space="preserve">的。除了参与本研究，您还有其他常规的诊断/治疗方法选择，比如（ </w:t>
      </w:r>
      <w:r>
        <w:rPr>
          <w:i/>
          <w:sz w:val="24"/>
        </w:rPr>
        <w:t>根据实际情况说明</w:t>
      </w:r>
      <w:r>
        <w:rPr>
          <w:sz w:val="24"/>
        </w:rPr>
        <w:t xml:space="preserve">  ）等。您可以向您的研究医生或主管医生咨询具体的意见和建议。</w:t>
      </w:r>
    </w:p>
    <w:bookmarkEnd w:id="23"/>
    <w:bookmarkEnd w:id="24"/>
    <w:bookmarkEnd w:id="25"/>
    <w:bookmarkEnd w:id="26"/>
    <w:p>
      <w:pPr>
        <w:spacing w:line="360" w:lineRule="auto"/>
        <w:rPr>
          <w:rFonts w:eastAsia="黑体"/>
          <w:b/>
          <w:sz w:val="24"/>
        </w:rPr>
      </w:pPr>
      <w:r>
        <w:rPr>
          <w:rFonts w:hint="eastAsia" w:eastAsia="黑体"/>
          <w:b/>
          <w:sz w:val="24"/>
        </w:rPr>
        <w:t>8</w:t>
      </w:r>
      <w:r>
        <w:rPr>
          <w:rFonts w:eastAsia="黑体"/>
          <w:b/>
          <w:sz w:val="24"/>
        </w:rPr>
        <w:t>. 我必须参加并完成本项研究吗？</w:t>
      </w:r>
    </w:p>
    <w:p>
      <w:pPr>
        <w:spacing w:line="360" w:lineRule="auto"/>
        <w:ind w:firstLine="480" w:firstLineChars="200"/>
        <w:rPr>
          <w:sz w:val="24"/>
        </w:rPr>
      </w:pPr>
      <w:bookmarkStart w:id="27" w:name="OLE_LINK206"/>
      <w:bookmarkStart w:id="28" w:name="OLE_LINK207"/>
      <w:bookmarkStart w:id="29" w:name="OLE_LINK205"/>
      <w:bookmarkStart w:id="30" w:name="OLE_LINK152"/>
      <w:bookmarkStart w:id="31" w:name="OLE_LINK151"/>
      <w:r>
        <w:rPr>
          <w:sz w:val="24"/>
        </w:rPr>
        <w:t>您是否参加</w:t>
      </w:r>
      <w:r>
        <w:rPr>
          <w:rFonts w:hint="eastAsia"/>
          <w:sz w:val="24"/>
        </w:rPr>
        <w:t>本项临床</w:t>
      </w:r>
      <w:r>
        <w:rPr>
          <w:sz w:val="24"/>
        </w:rPr>
        <w:t>研究完全是自愿的。如果您不愿意，可以拒绝参加，这对您目前或未来的医疗待遇和权益不会有任何影响。即使您同意参加之后，您也可以在任何阶段无需任何理由退出本研究，同样不会影响您的医疗待遇和权益。当您决定不再参加本研究时，希望您及时告知您的研究医生，研究医生可就您的健康状况提供建议和指导</w:t>
      </w:r>
      <w:bookmarkEnd w:id="27"/>
      <w:bookmarkEnd w:id="28"/>
      <w:bookmarkEnd w:id="29"/>
      <w:r>
        <w:rPr>
          <w:i/>
          <w:iCs/>
          <w:sz w:val="24"/>
        </w:rPr>
        <w:t>，您需要在退出研究时完成一些相应的医学检查</w:t>
      </w:r>
      <w:r>
        <w:rPr>
          <w:sz w:val="24"/>
        </w:rPr>
        <w:t>。</w:t>
      </w:r>
      <w:bookmarkEnd w:id="30"/>
      <w:bookmarkEnd w:id="31"/>
    </w:p>
    <w:p>
      <w:pPr>
        <w:spacing w:line="360" w:lineRule="auto"/>
        <w:ind w:firstLine="480" w:firstLineChars="200"/>
        <w:rPr>
          <w:sz w:val="24"/>
        </w:rPr>
      </w:pPr>
      <w:r>
        <w:rPr>
          <w:rFonts w:hint="eastAsia"/>
          <w:sz w:val="24"/>
        </w:rPr>
        <w:t>出于对您最大利益的考虑，研究医生和伦理委员会有权在未经您本人许可的情况下，中止您参与本研究。导致您退出本研究的原因包括但不仅限于：</w:t>
      </w:r>
    </w:p>
    <w:p>
      <w:pPr>
        <w:spacing w:line="360" w:lineRule="auto"/>
        <w:ind w:firstLine="480" w:firstLineChars="200"/>
        <w:rPr>
          <w:sz w:val="24"/>
        </w:rPr>
      </w:pPr>
      <w:r>
        <w:rPr>
          <w:rFonts w:hint="eastAsia"/>
          <w:sz w:val="24"/>
        </w:rPr>
        <w:t>（1）您未能遵守本研究或研究中心的规定，经评估可能对研究质量或安全管理产生影响；</w:t>
      </w:r>
    </w:p>
    <w:p>
      <w:pPr>
        <w:spacing w:line="360" w:lineRule="auto"/>
        <w:ind w:firstLine="480" w:firstLineChars="200"/>
        <w:rPr>
          <w:sz w:val="24"/>
        </w:rPr>
      </w:pPr>
      <w:r>
        <w:rPr>
          <w:rFonts w:hint="eastAsia"/>
          <w:sz w:val="24"/>
        </w:rPr>
        <w:t>（2）您不符合研究要求，不适合继续进行该研究；</w:t>
      </w:r>
    </w:p>
    <w:p>
      <w:pPr>
        <w:spacing w:line="360" w:lineRule="auto"/>
        <w:ind w:firstLine="480" w:firstLineChars="200"/>
        <w:rPr>
          <w:sz w:val="24"/>
        </w:rPr>
      </w:pPr>
      <w:r>
        <w:rPr>
          <w:rFonts w:hint="eastAsia"/>
          <w:sz w:val="24"/>
        </w:rPr>
        <w:t>（3）本研究中止或终止；</w:t>
      </w:r>
    </w:p>
    <w:p>
      <w:pPr>
        <w:spacing w:line="360" w:lineRule="auto"/>
        <w:ind w:firstLine="480" w:firstLineChars="200"/>
        <w:rPr>
          <w:sz w:val="24"/>
        </w:rPr>
      </w:pPr>
      <w:r>
        <w:rPr>
          <w:rFonts w:hint="eastAsia"/>
          <w:sz w:val="24"/>
        </w:rPr>
        <w:t>（4）经评估，退出对您的个人健康或利益最有利。</w:t>
      </w:r>
    </w:p>
    <w:p>
      <w:pPr>
        <w:spacing w:line="360" w:lineRule="auto"/>
        <w:ind w:firstLine="480" w:firstLineChars="200"/>
        <w:rPr>
          <w:sz w:val="24"/>
        </w:rPr>
      </w:pPr>
      <w:r>
        <w:rPr>
          <w:rFonts w:hint="eastAsia"/>
          <w:sz w:val="24"/>
        </w:rPr>
        <w:t>无论您因何种原因从研究中退出，我们都会为您进行退出时的安全性检查，出于对您自身健康的考虑，建议您退出的时候尽可能配合以确保您的安全。</w:t>
      </w:r>
    </w:p>
    <w:p>
      <w:pPr>
        <w:tabs>
          <w:tab w:val="left" w:pos="3240"/>
        </w:tabs>
        <w:spacing w:line="360" w:lineRule="auto"/>
        <w:rPr>
          <w:rFonts w:eastAsia="黑体"/>
          <w:b/>
          <w:sz w:val="24"/>
        </w:rPr>
      </w:pPr>
      <w:bookmarkStart w:id="32" w:name="OLE_LINK182"/>
      <w:bookmarkStart w:id="33" w:name="OLE_LINK183"/>
      <w:bookmarkStart w:id="34" w:name="OLE_LINK253"/>
      <w:bookmarkStart w:id="35" w:name="OLE_LINK254"/>
      <w:r>
        <w:rPr>
          <w:rFonts w:hint="eastAsia" w:eastAsia="黑体"/>
          <w:b/>
          <w:sz w:val="24"/>
        </w:rPr>
        <w:t>9</w:t>
      </w:r>
      <w:r>
        <w:rPr>
          <w:rFonts w:eastAsia="黑体"/>
          <w:b/>
          <w:sz w:val="24"/>
        </w:rPr>
        <w:t>. 参加该项</w:t>
      </w:r>
      <w:bookmarkEnd w:id="32"/>
      <w:bookmarkEnd w:id="33"/>
      <w:r>
        <w:rPr>
          <w:rFonts w:eastAsia="黑体"/>
          <w:b/>
          <w:sz w:val="24"/>
        </w:rPr>
        <w:t>研究的花费由谁负责承担？</w:t>
      </w:r>
    </w:p>
    <w:bookmarkEnd w:id="34"/>
    <w:bookmarkEnd w:id="35"/>
    <w:p>
      <w:pPr>
        <w:spacing w:line="360" w:lineRule="auto"/>
        <w:ind w:firstLine="480" w:firstLineChars="200"/>
        <w:rPr>
          <w:i/>
          <w:iCs/>
          <w:sz w:val="24"/>
        </w:rPr>
      </w:pPr>
      <w:bookmarkStart w:id="36" w:name="OLE_LINK187"/>
      <w:bookmarkStart w:id="37" w:name="OLE_LINK186"/>
      <w:r>
        <w:rPr>
          <w:i/>
          <w:iCs/>
          <w:sz w:val="24"/>
        </w:rPr>
        <w:t>根据实际情况详细说明研究用药、器械、检查、护理费用和常规用药、器械、检查、护理费用各由哪方负责。说明是否有交通费、误工费等的补偿及补偿标准。</w:t>
      </w:r>
      <w:bookmarkEnd w:id="36"/>
      <w:bookmarkEnd w:id="37"/>
      <w:bookmarkStart w:id="38" w:name="OLE_LINK191"/>
      <w:bookmarkStart w:id="39" w:name="OLE_LINK190"/>
      <w:bookmarkStart w:id="40" w:name="OLE_LINK180"/>
    </w:p>
    <w:p>
      <w:pPr>
        <w:spacing w:line="360" w:lineRule="auto"/>
        <w:ind w:firstLine="480" w:firstLineChars="200"/>
        <w:rPr>
          <w:rFonts w:ascii="宋体" w:hAnsi="宋体"/>
          <w:sz w:val="24"/>
        </w:rPr>
      </w:pPr>
      <w:r>
        <w:rPr>
          <w:rFonts w:ascii="宋体" w:hAnsi="宋体"/>
          <w:sz w:val="24"/>
        </w:rPr>
        <w:t>本研究将支付您参加本项研究期间所做的（   ）治疗/检查费用以及随访时的挂号费，</w:t>
      </w:r>
      <w:r>
        <w:rPr>
          <w:rFonts w:ascii="宋体" w:hAnsi="宋体"/>
          <w:i/>
          <w:iCs/>
          <w:sz w:val="24"/>
        </w:rPr>
        <w:t>并免费提供研究药物</w:t>
      </w:r>
      <w:r>
        <w:rPr>
          <w:rFonts w:ascii="宋体" w:hAnsi="宋体"/>
          <w:sz w:val="24"/>
        </w:rPr>
        <w:t>。（    ）药物以及（    ）检查费用则不在免费范围之内。如果您同时合并其他疾病所需的治疗和检查，以及因治疗无效而改用其他治疗的费用，将不在免费的范围之内。本研究提供交通费补偿（    ）元/次，</w:t>
      </w:r>
      <w:r>
        <w:rPr>
          <w:rFonts w:ascii="宋体" w:hAnsi="宋体"/>
          <w:i/>
          <w:iCs/>
          <w:sz w:val="24"/>
        </w:rPr>
        <w:t>（或本研究不提供交通费补偿）</w:t>
      </w:r>
      <w:r>
        <w:rPr>
          <w:rFonts w:ascii="宋体" w:hAnsi="宋体"/>
          <w:sz w:val="24"/>
        </w:rPr>
        <w:t>。</w:t>
      </w:r>
    </w:p>
    <w:p>
      <w:pPr>
        <w:spacing w:line="360" w:lineRule="auto"/>
        <w:rPr>
          <w:rFonts w:eastAsia="黑体"/>
          <w:b/>
          <w:i/>
          <w:sz w:val="24"/>
        </w:rPr>
      </w:pPr>
      <w:r>
        <w:rPr>
          <w:rFonts w:eastAsia="黑体"/>
          <w:b/>
          <w:sz w:val="24"/>
        </w:rPr>
        <w:t>1</w:t>
      </w:r>
      <w:r>
        <w:rPr>
          <w:rFonts w:hint="eastAsia" w:eastAsia="黑体"/>
          <w:b/>
          <w:sz w:val="24"/>
        </w:rPr>
        <w:t>0</w:t>
      </w:r>
      <w:r>
        <w:rPr>
          <w:rFonts w:eastAsia="黑体"/>
          <w:b/>
          <w:sz w:val="24"/>
        </w:rPr>
        <w:t>. 参</w:t>
      </w:r>
      <w:bookmarkEnd w:id="38"/>
      <w:bookmarkEnd w:id="39"/>
      <w:r>
        <w:rPr>
          <w:rFonts w:eastAsia="黑体"/>
          <w:b/>
          <w:sz w:val="24"/>
        </w:rPr>
        <w:t>加该项研究受试者是否获得报酬？</w:t>
      </w:r>
      <w:bookmarkEnd w:id="40"/>
    </w:p>
    <w:p>
      <w:pPr>
        <w:spacing w:line="360" w:lineRule="auto"/>
        <w:ind w:firstLine="480" w:firstLineChars="200"/>
        <w:rPr>
          <w:i/>
          <w:iCs/>
          <w:sz w:val="24"/>
        </w:rPr>
      </w:pPr>
      <w:bookmarkStart w:id="41" w:name="OLE_LINK237"/>
      <w:bookmarkStart w:id="42" w:name="OLE_LINK238"/>
      <w:bookmarkStart w:id="43" w:name="OLE_LINK239"/>
      <w:r>
        <w:rPr>
          <w:i/>
          <w:iCs/>
          <w:sz w:val="24"/>
        </w:rPr>
        <w:t>根据实际情况说明。若有报酬，说明数额及支付方式，以及自行退出和终止时的处理。</w:t>
      </w:r>
      <w:bookmarkEnd w:id="41"/>
      <w:bookmarkEnd w:id="42"/>
      <w:bookmarkEnd w:id="43"/>
      <w:r>
        <w:rPr>
          <w:i/>
          <w:iCs/>
          <w:sz w:val="24"/>
        </w:rPr>
        <w:t>若无报酬，请说明。</w:t>
      </w:r>
    </w:p>
    <w:p>
      <w:pPr>
        <w:spacing w:line="360" w:lineRule="auto"/>
        <w:rPr>
          <w:rFonts w:eastAsia="黑体"/>
          <w:b/>
          <w:sz w:val="24"/>
        </w:rPr>
      </w:pPr>
      <w:r>
        <w:rPr>
          <w:rFonts w:eastAsia="黑体"/>
          <w:b/>
          <w:sz w:val="24"/>
        </w:rPr>
        <w:t>1</w:t>
      </w:r>
      <w:r>
        <w:rPr>
          <w:rFonts w:hint="eastAsia" w:eastAsia="黑体"/>
          <w:b/>
          <w:sz w:val="24"/>
        </w:rPr>
        <w:t>1</w:t>
      </w:r>
      <w:r>
        <w:rPr>
          <w:rFonts w:eastAsia="黑体"/>
          <w:b/>
          <w:sz w:val="24"/>
        </w:rPr>
        <w:t xml:space="preserve">. </w:t>
      </w:r>
      <w:bookmarkStart w:id="44" w:name="_Hlk126856679"/>
      <w:r>
        <w:rPr>
          <w:rFonts w:eastAsia="黑体"/>
          <w:b/>
          <w:sz w:val="24"/>
        </w:rPr>
        <w:t>发生</w:t>
      </w:r>
      <w:r>
        <w:rPr>
          <w:rFonts w:hint="eastAsia" w:eastAsia="黑体"/>
          <w:b/>
          <w:sz w:val="24"/>
        </w:rPr>
        <w:t>不适或与</w:t>
      </w:r>
      <w:r>
        <w:rPr>
          <w:rFonts w:eastAsia="黑体"/>
          <w:b/>
          <w:sz w:val="24"/>
        </w:rPr>
        <w:t>研究相关损伤</w:t>
      </w:r>
      <w:r>
        <w:rPr>
          <w:rFonts w:hint="eastAsia" w:eastAsia="黑体"/>
          <w:b/>
          <w:sz w:val="24"/>
        </w:rPr>
        <w:t>了怎么办</w:t>
      </w:r>
      <w:r>
        <w:rPr>
          <w:rFonts w:eastAsia="黑体"/>
          <w:b/>
          <w:sz w:val="24"/>
        </w:rPr>
        <w:t>？</w:t>
      </w:r>
    </w:p>
    <w:p>
      <w:pPr>
        <w:spacing w:line="360" w:lineRule="auto"/>
        <w:rPr>
          <w:i/>
          <w:sz w:val="24"/>
        </w:rPr>
      </w:pPr>
      <w:r>
        <w:rPr>
          <w:rFonts w:eastAsia="黑体"/>
          <w:b/>
          <w:sz w:val="24"/>
        </w:rPr>
        <w:t xml:space="preserve">    </w:t>
      </w:r>
      <w:bookmarkStart w:id="45" w:name="OLE_LINK243"/>
      <w:bookmarkStart w:id="46" w:name="OLE_LINK245"/>
      <w:bookmarkStart w:id="47" w:name="OLE_LINK246"/>
      <w:r>
        <w:rPr>
          <w:i/>
          <w:iCs/>
          <w:sz w:val="24"/>
        </w:rPr>
        <w:t>当研究为企业资助时，需表述：</w:t>
      </w:r>
      <w:r>
        <w:rPr>
          <w:sz w:val="24"/>
        </w:rPr>
        <w:t>如果您在研究期间发生与研究相关的损害，我们将给予您积极的治疗或医疗建议；如果适用，本研究的申办者（    ）将按照中国的法律法规给您提供</w:t>
      </w:r>
      <w:r>
        <w:rPr>
          <w:rFonts w:hint="eastAsia"/>
          <w:sz w:val="24"/>
        </w:rPr>
        <w:t>补偿</w:t>
      </w:r>
      <w:r>
        <w:rPr>
          <w:sz w:val="24"/>
        </w:rPr>
        <w:t>和/或赔偿。</w:t>
      </w:r>
      <w:r>
        <w:rPr>
          <w:i/>
          <w:sz w:val="24"/>
        </w:rPr>
        <w:t>如有为研究受试者购买保险的情况，请注明。</w:t>
      </w:r>
    </w:p>
    <w:p>
      <w:pPr>
        <w:spacing w:line="360" w:lineRule="auto"/>
        <w:ind w:firstLine="480" w:firstLineChars="200"/>
        <w:rPr>
          <w:sz w:val="24"/>
        </w:rPr>
      </w:pPr>
      <w:r>
        <w:rPr>
          <w:i/>
          <w:iCs/>
          <w:sz w:val="24"/>
        </w:rPr>
        <w:t>当研究非企业资助时，需说明：</w:t>
      </w:r>
      <w:r>
        <w:rPr>
          <w:sz w:val="24"/>
        </w:rPr>
        <w:t>如果您在研究期间发生与研究相关的损害，我们将给予您积极的治疗或医疗建议；如果适用，我们将按照中国的法律法规给您提供</w:t>
      </w:r>
      <w:r>
        <w:rPr>
          <w:rFonts w:hint="eastAsia"/>
          <w:sz w:val="24"/>
        </w:rPr>
        <w:t>补偿</w:t>
      </w:r>
      <w:r>
        <w:rPr>
          <w:sz w:val="24"/>
        </w:rPr>
        <w:t>和/或赔偿。</w:t>
      </w:r>
      <w:r>
        <w:rPr>
          <w:rFonts w:hint="eastAsia"/>
          <w:b/>
          <w:bCs/>
          <w:i/>
          <w:iCs/>
          <w:color w:val="FF0000"/>
          <w:sz w:val="24"/>
        </w:rPr>
        <w:t>如无补偿</w:t>
      </w:r>
      <w:r>
        <w:rPr>
          <w:b/>
          <w:bCs/>
          <w:i/>
          <w:iCs/>
          <w:color w:val="FF0000"/>
          <w:sz w:val="24"/>
        </w:rPr>
        <w:t>和/或赔偿</w:t>
      </w:r>
      <w:r>
        <w:rPr>
          <w:rFonts w:hint="eastAsia"/>
          <w:b/>
          <w:bCs/>
          <w:i/>
          <w:iCs/>
          <w:color w:val="FF0000"/>
          <w:sz w:val="24"/>
        </w:rPr>
        <w:t>，请说明。</w:t>
      </w:r>
      <w:r>
        <w:rPr>
          <w:i/>
          <w:sz w:val="24"/>
        </w:rPr>
        <w:t>如有为研究受试者购买保险的情况，请注明。</w:t>
      </w:r>
    </w:p>
    <w:bookmarkEnd w:id="44"/>
    <w:bookmarkEnd w:id="45"/>
    <w:bookmarkEnd w:id="46"/>
    <w:bookmarkEnd w:id="47"/>
    <w:p>
      <w:pPr>
        <w:spacing w:line="360" w:lineRule="auto"/>
        <w:rPr>
          <w:rFonts w:eastAsia="黑体"/>
          <w:b/>
          <w:i/>
          <w:sz w:val="24"/>
        </w:rPr>
      </w:pPr>
      <w:r>
        <w:rPr>
          <w:rFonts w:eastAsia="黑体"/>
          <w:b/>
          <w:sz w:val="24"/>
        </w:rPr>
        <w:t>1</w:t>
      </w:r>
      <w:r>
        <w:rPr>
          <w:rFonts w:hint="eastAsia" w:eastAsia="黑体"/>
          <w:b/>
          <w:sz w:val="24"/>
        </w:rPr>
        <w:t>2</w:t>
      </w:r>
      <w:r>
        <w:rPr>
          <w:rFonts w:eastAsia="黑体"/>
          <w:b/>
          <w:sz w:val="24"/>
        </w:rPr>
        <w:t xml:space="preserve">. </w:t>
      </w:r>
      <w:r>
        <w:rPr>
          <w:rFonts w:hint="eastAsia" w:eastAsia="黑体"/>
          <w:b/>
          <w:sz w:val="24"/>
        </w:rPr>
        <w:t>我的</w:t>
      </w:r>
      <w:r>
        <w:rPr>
          <w:rFonts w:eastAsia="黑体"/>
          <w:b/>
          <w:sz w:val="24"/>
        </w:rPr>
        <w:t>个人信息会得以保密吗？</w:t>
      </w:r>
    </w:p>
    <w:p>
      <w:pPr>
        <w:tabs>
          <w:tab w:val="left" w:pos="3240"/>
        </w:tabs>
        <w:spacing w:line="360" w:lineRule="auto"/>
        <w:ind w:firstLine="480" w:firstLineChars="200"/>
        <w:rPr>
          <w:i/>
          <w:sz w:val="24"/>
        </w:rPr>
      </w:pPr>
      <w:bookmarkStart w:id="48" w:name="OLE_LINK249"/>
      <w:bookmarkStart w:id="49" w:name="OLE_LINK250"/>
      <w:r>
        <w:rPr>
          <w:i/>
          <w:sz w:val="24"/>
        </w:rPr>
        <w:t>请参考以下内容，建议用</w:t>
      </w:r>
      <w:r>
        <w:rPr>
          <w:i/>
          <w:sz w:val="24"/>
          <w:u w:val="single"/>
        </w:rPr>
        <w:t>符合研究项目实际情况</w:t>
      </w:r>
      <w:r>
        <w:rPr>
          <w:i/>
          <w:sz w:val="24"/>
        </w:rPr>
        <w:t>的语言描述相关内容。</w:t>
      </w:r>
    </w:p>
    <w:bookmarkEnd w:id="48"/>
    <w:bookmarkEnd w:id="49"/>
    <w:p>
      <w:pPr>
        <w:spacing w:line="360" w:lineRule="auto"/>
        <w:ind w:firstLine="480" w:firstLineChars="200"/>
        <w:rPr>
          <w:ins w:id="1" w:author="tm" w:date="2021-11-15T09:03:00Z"/>
          <w:sz w:val="24"/>
        </w:rPr>
      </w:pPr>
      <w:bookmarkStart w:id="50" w:name="OLE_LINK247"/>
      <w:bookmarkStart w:id="51" w:name="OLE_LINK248"/>
      <w:r>
        <w:rPr>
          <w:sz w:val="24"/>
        </w:rPr>
        <w:t>您参加本研究的所有个人资料</w:t>
      </w:r>
      <w:r>
        <w:rPr>
          <w:rFonts w:hint="eastAsia"/>
          <w:sz w:val="24"/>
        </w:rPr>
        <w:t>将</w:t>
      </w:r>
      <w:r>
        <w:rPr>
          <w:sz w:val="24"/>
        </w:rPr>
        <w:t>被严格保密，仅供研究人员查阅。必要时，政府管理部门、伦理委员会的成员或医院管理部门可能在研究单位查阅您的相关研究资料，但这种行为均将在现行法律法规允许的范围内进行，不会侵犯您的个人隐私。您在签署本知情同意书时即代表您已经授权上述人员可以直接查阅您的研究相关信息。这项研究结果发表时，将不会披露您的任何个人身份信息。</w:t>
      </w:r>
      <w:bookmarkEnd w:id="50"/>
      <w:bookmarkEnd w:id="51"/>
    </w:p>
    <w:p>
      <w:pPr>
        <w:spacing w:line="360" w:lineRule="auto"/>
        <w:ind w:firstLine="480" w:firstLineChars="200"/>
        <w:rPr>
          <w:i/>
          <w:iCs/>
          <w:sz w:val="24"/>
        </w:rPr>
      </w:pPr>
      <w:ins w:id="2" w:author="tm" w:date="2021-11-15T09:03:00Z">
        <w:r>
          <w:rPr>
            <w:rFonts w:hint="eastAsia"/>
            <w:i/>
            <w:iCs/>
            <w:sz w:val="24"/>
          </w:rPr>
          <w:t>如涉及标本的采集，请描述剩余标本的处理措施。</w:t>
        </w:r>
      </w:ins>
    </w:p>
    <w:p>
      <w:pPr>
        <w:spacing w:line="360" w:lineRule="auto"/>
        <w:rPr>
          <w:b/>
          <w:bCs/>
          <w:sz w:val="24"/>
        </w:rPr>
      </w:pPr>
      <w:r>
        <w:rPr>
          <w:rFonts w:hint="eastAsia"/>
          <w:b/>
          <w:bCs/>
          <w:sz w:val="24"/>
        </w:rPr>
        <w:t>13.</w:t>
      </w:r>
      <w:r>
        <w:rPr>
          <w:b/>
          <w:bCs/>
          <w:sz w:val="24"/>
        </w:rPr>
        <w:t xml:space="preserve"> </w:t>
      </w:r>
      <w:r>
        <w:rPr>
          <w:rFonts w:hint="eastAsia"/>
          <w:b/>
          <w:bCs/>
          <w:sz w:val="24"/>
        </w:rPr>
        <w:t>我如何获知与研究相关的新信息？</w:t>
      </w:r>
    </w:p>
    <w:p>
      <w:pPr>
        <w:spacing w:line="360" w:lineRule="auto"/>
        <w:rPr>
          <w:sz w:val="24"/>
        </w:rPr>
      </w:pPr>
      <w:r>
        <w:rPr>
          <w:rFonts w:hint="eastAsia"/>
          <w:b/>
          <w:bCs/>
          <w:sz w:val="24"/>
        </w:rPr>
        <w:t xml:space="preserve"> </w:t>
      </w:r>
      <w:r>
        <w:rPr>
          <w:b/>
          <w:bCs/>
          <w:sz w:val="24"/>
        </w:rPr>
        <w:t xml:space="preserve">   </w:t>
      </w:r>
      <w:r>
        <w:rPr>
          <w:rFonts w:hint="eastAsia"/>
          <w:sz w:val="24"/>
        </w:rPr>
        <w:t>研究过程中可能会产生与</w:t>
      </w:r>
      <w:r>
        <w:rPr>
          <w:rFonts w:hint="eastAsia"/>
          <w:i/>
          <w:iCs/>
          <w:sz w:val="24"/>
        </w:rPr>
        <w:t>研究药物/器械/干预措施</w:t>
      </w:r>
      <w:r>
        <w:rPr>
          <w:rFonts w:hint="eastAsia"/>
          <w:sz w:val="24"/>
        </w:rPr>
        <w:t>的新信息，如果出现任何可能影响您决定是否继续参加本研究的健康或安全性信息，我们将及时通知您，以便您决定是否决定参加研究还是直接退出。如果有必要，我们将就新信息的更新邀请您签署新的书面知情同意书。</w:t>
      </w:r>
      <w:r>
        <w:rPr>
          <w:sz w:val="24"/>
        </w:rPr>
        <w:t xml:space="preserve">                                                                                                     </w:t>
      </w:r>
    </w:p>
    <w:p>
      <w:pPr>
        <w:pStyle w:val="12"/>
        <w:widowControl w:val="0"/>
        <w:spacing w:line="360" w:lineRule="auto"/>
        <w:ind w:firstLine="0" w:firstLineChars="0"/>
        <w:rPr>
          <w:rFonts w:eastAsia="黑体"/>
          <w:b/>
          <w:kern w:val="2"/>
          <w:sz w:val="24"/>
          <w:szCs w:val="24"/>
          <w:lang w:eastAsia="zh-CN"/>
        </w:rPr>
      </w:pPr>
      <w:r>
        <w:rPr>
          <w:rFonts w:hint="eastAsia" w:eastAsia="黑体"/>
          <w:b/>
          <w:kern w:val="2"/>
          <w:sz w:val="24"/>
          <w:szCs w:val="24"/>
          <w:lang w:eastAsia="zh-CN"/>
        </w:rPr>
        <w:t>14.</w:t>
      </w:r>
      <w:r>
        <w:rPr>
          <w:rFonts w:eastAsia="黑体"/>
          <w:b/>
          <w:kern w:val="2"/>
          <w:sz w:val="24"/>
          <w:szCs w:val="24"/>
          <w:lang w:eastAsia="zh-CN"/>
        </w:rPr>
        <w:t xml:space="preserve"> </w:t>
      </w:r>
      <w:r>
        <w:rPr>
          <w:rFonts w:eastAsia="黑体"/>
          <w:b/>
          <w:sz w:val="24"/>
          <w:szCs w:val="24"/>
          <w:lang w:eastAsia="zh-CN"/>
        </w:rPr>
        <w:t>如果有问题或困难，</w:t>
      </w:r>
      <w:r>
        <w:rPr>
          <w:rFonts w:hint="eastAsia" w:eastAsia="黑体"/>
          <w:b/>
          <w:sz w:val="24"/>
          <w:szCs w:val="24"/>
          <w:lang w:eastAsia="zh-CN"/>
        </w:rPr>
        <w:t>我</w:t>
      </w:r>
      <w:r>
        <w:rPr>
          <w:rFonts w:eastAsia="黑体"/>
          <w:b/>
          <w:sz w:val="24"/>
          <w:szCs w:val="24"/>
          <w:lang w:eastAsia="zh-CN"/>
        </w:rPr>
        <w:t>该与谁联系？</w:t>
      </w:r>
    </w:p>
    <w:p>
      <w:pPr>
        <w:tabs>
          <w:tab w:val="left" w:pos="3240"/>
        </w:tabs>
        <w:spacing w:line="360" w:lineRule="auto"/>
        <w:ind w:firstLine="480" w:firstLineChars="200"/>
        <w:rPr>
          <w:sz w:val="24"/>
        </w:rPr>
      </w:pPr>
      <w:r>
        <w:rPr>
          <w:sz w:val="24"/>
        </w:rPr>
        <w:t>如果您有与本研究相关的任何问题，请联系</w:t>
      </w:r>
      <w:bookmarkStart w:id="52" w:name="OLE_LINK200"/>
      <w:r>
        <w:rPr>
          <w:i/>
          <w:sz w:val="24"/>
        </w:rPr>
        <w:t>（</w:t>
      </w:r>
      <w:r>
        <w:rPr>
          <w:rFonts w:hint="eastAsia"/>
          <w:i/>
          <w:sz w:val="24"/>
        </w:rPr>
        <w:t xml:space="preserve"> </w:t>
      </w:r>
      <w:r>
        <w:rPr>
          <w:i/>
          <w:sz w:val="24"/>
        </w:rPr>
        <w:t xml:space="preserve">    ）</w:t>
      </w:r>
      <w:r>
        <w:rPr>
          <w:sz w:val="24"/>
        </w:rPr>
        <w:t>医生</w:t>
      </w:r>
      <w:bookmarkEnd w:id="52"/>
      <w:r>
        <w:rPr>
          <w:sz w:val="24"/>
        </w:rPr>
        <w:t>，工作时间请拨打</w:t>
      </w:r>
      <w:r>
        <w:rPr>
          <w:i/>
          <w:sz w:val="24"/>
        </w:rPr>
        <w:t>（带区号的办公室电话号码）</w:t>
      </w:r>
      <w:r>
        <w:rPr>
          <w:sz w:val="24"/>
        </w:rPr>
        <w:t>，下班时间、周末和节假日拨打</w:t>
      </w:r>
      <w:r>
        <w:rPr>
          <w:i/>
          <w:sz w:val="24"/>
        </w:rPr>
        <w:t>（24小时带区号的固定电话或手机号码）</w:t>
      </w:r>
      <w:r>
        <w:rPr>
          <w:sz w:val="24"/>
        </w:rPr>
        <w:t>。（</w:t>
      </w:r>
      <w:r>
        <w:rPr>
          <w:i/>
          <w:sz w:val="24"/>
        </w:rPr>
        <w:t>建议同时提供另一名研究医生的联系电话</w:t>
      </w:r>
      <w:r>
        <w:rPr>
          <w:sz w:val="24"/>
        </w:rPr>
        <w:t>）</w:t>
      </w:r>
    </w:p>
    <w:p>
      <w:pPr>
        <w:tabs>
          <w:tab w:val="left" w:pos="3240"/>
        </w:tabs>
        <w:spacing w:line="360" w:lineRule="auto"/>
        <w:ind w:firstLine="480" w:firstLineChars="200"/>
        <w:rPr>
          <w:sz w:val="24"/>
        </w:rPr>
      </w:pPr>
      <w:r>
        <w:rPr>
          <w:sz w:val="24"/>
        </w:rPr>
        <w:t>如果您有与自身权益相关的问题，可与</w:t>
      </w:r>
      <w:ins w:id="3" w:author="啊强的小蝴蝶" w:date="2023-11-07T11:06:49Z">
        <w:r>
          <w:rPr>
            <w:rFonts w:hint="eastAsia"/>
            <w:color w:val="000000" w:themeColor="text1"/>
            <w:sz w:val="24"/>
            <w:lang w:eastAsia="zh-CN"/>
            <w14:textFill>
              <w14:solidFill>
                <w14:schemeClr w14:val="tx1"/>
              </w14:solidFill>
            </w14:textFill>
          </w:rPr>
          <w:t>临沧市</w:t>
        </w:r>
      </w:ins>
      <w:r>
        <w:rPr>
          <w:rFonts w:hint="eastAsia"/>
          <w:color w:val="000000" w:themeColor="text1"/>
          <w:sz w:val="24"/>
          <w14:textFill>
            <w14:solidFill>
              <w14:schemeClr w14:val="tx1"/>
            </w14:solidFill>
          </w14:textFill>
        </w:rPr>
        <w:t>人民医院医学</w:t>
      </w:r>
      <w:r>
        <w:rPr>
          <w:color w:val="000000" w:themeColor="text1"/>
          <w:sz w:val="24"/>
          <w14:textFill>
            <w14:solidFill>
              <w14:schemeClr w14:val="tx1"/>
            </w14:solidFill>
          </w14:textFill>
        </w:rPr>
        <w:t>伦理委员会</w:t>
      </w:r>
      <w:r>
        <w:rPr>
          <w:sz w:val="24"/>
        </w:rPr>
        <w:t>联系，联系电话：</w:t>
      </w:r>
      <w:ins w:id="4" w:author="啊强的小蝴蝶" w:date="2023-11-07T11:07:26Z">
        <w:r>
          <w:rPr>
            <w:rFonts w:hint="eastAsia"/>
            <w:sz w:val="24"/>
            <w:lang w:val="en-US" w:eastAsia="zh-CN"/>
          </w:rPr>
          <w:t>088</w:t>
        </w:r>
      </w:ins>
      <w:ins w:id="5" w:author="啊强的小蝴蝶" w:date="2023-11-07T11:07:27Z">
        <w:r>
          <w:rPr>
            <w:rFonts w:hint="eastAsia"/>
            <w:sz w:val="24"/>
            <w:lang w:val="en-US" w:eastAsia="zh-CN"/>
          </w:rPr>
          <w:t>3-2</w:t>
        </w:r>
      </w:ins>
      <w:ins w:id="6" w:author="啊强的小蝴蝶" w:date="2023-11-07T11:07:28Z">
        <w:r>
          <w:rPr>
            <w:rFonts w:hint="eastAsia"/>
            <w:sz w:val="24"/>
            <w:lang w:val="en-US" w:eastAsia="zh-CN"/>
          </w:rPr>
          <w:t>77</w:t>
        </w:r>
      </w:ins>
      <w:ins w:id="7" w:author="啊强的小蝴蝶" w:date="2023-11-07T11:07:30Z">
        <w:r>
          <w:rPr>
            <w:rFonts w:hint="eastAsia"/>
            <w:sz w:val="24"/>
            <w:lang w:val="en-US" w:eastAsia="zh-CN"/>
          </w:rPr>
          <w:t>0</w:t>
        </w:r>
      </w:ins>
      <w:ins w:id="8" w:author="啊强的小蝴蝶" w:date="2023-11-07T11:07:31Z">
        <w:r>
          <w:rPr>
            <w:rFonts w:hint="eastAsia"/>
            <w:sz w:val="24"/>
            <w:lang w:val="en-US" w:eastAsia="zh-CN"/>
          </w:rPr>
          <w:t>789</w:t>
        </w:r>
      </w:ins>
      <w:r>
        <w:rPr>
          <w:sz w:val="24"/>
        </w:rPr>
        <w:t>。</w:t>
      </w:r>
    </w:p>
    <w:p>
      <w:pPr>
        <w:tabs>
          <w:tab w:val="left" w:pos="3240"/>
        </w:tabs>
        <w:spacing w:line="360" w:lineRule="auto"/>
        <w:ind w:firstLine="480" w:firstLineChars="200"/>
        <w:rPr>
          <w:sz w:val="24"/>
        </w:rPr>
      </w:pPr>
    </w:p>
    <w:p>
      <w:pPr>
        <w:widowControl/>
        <w:jc w:val="left"/>
        <w:rPr>
          <w:rFonts w:eastAsia="黑体"/>
          <w:b/>
          <w:sz w:val="24"/>
        </w:rPr>
      </w:pPr>
      <w:r>
        <w:rPr>
          <w:rFonts w:eastAsia="黑体"/>
          <w:b/>
          <w:sz w:val="24"/>
        </w:rPr>
        <w:br w:type="page"/>
      </w:r>
    </w:p>
    <w:p>
      <w:pPr>
        <w:spacing w:line="360" w:lineRule="auto"/>
        <w:ind w:left="420"/>
        <w:jc w:val="center"/>
        <w:rPr>
          <w:rFonts w:eastAsia="黑体"/>
          <w:b/>
          <w:sz w:val="24"/>
        </w:rPr>
      </w:pPr>
      <w:r>
        <w:rPr>
          <w:rFonts w:eastAsia="黑体"/>
          <w:b/>
          <w:sz w:val="24"/>
        </w:rPr>
        <w:t>知情同意书</w:t>
      </w:r>
      <w:r>
        <w:rPr>
          <w:rFonts w:hint="eastAsia" w:eastAsia="黑体"/>
          <w:b/>
          <w:sz w:val="24"/>
        </w:rPr>
        <w:t>签署页</w:t>
      </w:r>
    </w:p>
    <w:p>
      <w:pPr>
        <w:tabs>
          <w:tab w:val="left" w:pos="3240"/>
        </w:tabs>
        <w:spacing w:line="360" w:lineRule="auto"/>
        <w:rPr>
          <w:rFonts w:eastAsia="黑体"/>
          <w:b/>
          <w:sz w:val="24"/>
        </w:rPr>
      </w:pPr>
      <w:r>
        <w:rPr>
          <w:rFonts w:eastAsia="黑体"/>
          <w:b/>
          <w:sz w:val="24"/>
        </w:rPr>
        <w:t>受试者声明</w:t>
      </w:r>
    </w:p>
    <w:p>
      <w:pPr>
        <w:tabs>
          <w:tab w:val="left" w:pos="3240"/>
        </w:tabs>
        <w:spacing w:line="360" w:lineRule="auto"/>
        <w:ind w:firstLine="480" w:firstLineChars="200"/>
        <w:rPr>
          <w:sz w:val="24"/>
        </w:rPr>
      </w:pPr>
      <w:r>
        <w:rPr>
          <w:sz w:val="24"/>
        </w:rPr>
        <w:t>我已被告知</w:t>
      </w:r>
      <w:r>
        <w:rPr>
          <w:rFonts w:hint="eastAsia"/>
          <w:sz w:val="24"/>
          <w:u w:val="single"/>
        </w:rPr>
        <w:t xml:space="preserve"> </w:t>
      </w:r>
      <w:r>
        <w:rPr>
          <w:sz w:val="24"/>
          <w:u w:val="single"/>
        </w:rPr>
        <w:t xml:space="preserve">      </w:t>
      </w:r>
      <w:r>
        <w:rPr>
          <w:rFonts w:hint="eastAsia"/>
          <w:i/>
          <w:iCs/>
          <w:sz w:val="24"/>
          <w:u w:val="single"/>
        </w:rPr>
        <w:t>项目名称</w:t>
      </w:r>
      <w:r>
        <w:rPr>
          <w:sz w:val="24"/>
          <w:u w:val="single"/>
        </w:rPr>
        <w:t xml:space="preserve">           </w:t>
      </w:r>
      <w:r>
        <w:rPr>
          <w:sz w:val="24"/>
        </w:rPr>
        <w:t>的研究的背景、目的、步骤、风险及获益等情况。我有足够的时间和机会进行提问，我对问题的答复很满意。我也被告知，当我有问题、想反映困难、顾虑、对研究有建议，或想进一步获得信息，或为研究提供帮助时，应当与谁联系。我已经阅读这份知情同意书，并且同意参加本研究。我知道我可以在研究期间任何时候无需任何理由退出本研究。我将得到这份</w:t>
      </w:r>
      <w:r>
        <w:rPr>
          <w:rFonts w:hint="eastAsia" w:ascii="宋体" w:hAnsi="宋体"/>
          <w:sz w:val="24"/>
        </w:rPr>
        <w:t>经</w:t>
      </w:r>
      <w:ins w:id="9" w:author="啊强的小蝴蝶" w:date="2023-11-07T11:14:34Z">
        <w:r>
          <w:rPr>
            <w:rFonts w:hint="eastAsia" w:ascii="宋体" w:hAnsi="宋体"/>
            <w:sz w:val="24"/>
            <w:lang w:eastAsia="zh-CN"/>
          </w:rPr>
          <w:t>临沧市</w:t>
        </w:r>
      </w:ins>
      <w:bookmarkStart w:id="54" w:name="_GoBack"/>
      <w:bookmarkEnd w:id="54"/>
      <w:r>
        <w:rPr>
          <w:rFonts w:hint="eastAsia" w:ascii="宋体" w:hAnsi="宋体"/>
          <w:sz w:val="24"/>
        </w:rPr>
        <w:t>人民医院医学伦理委员会审查同意</w:t>
      </w:r>
      <w:r>
        <w:rPr>
          <w:sz w:val="24"/>
        </w:rPr>
        <w:t>知情同意书的副本，上面包含我和研究者的签名。</w:t>
      </w:r>
    </w:p>
    <w:p>
      <w:pPr>
        <w:spacing w:line="360" w:lineRule="auto"/>
        <w:ind w:firstLine="480" w:firstLineChars="200"/>
        <w:rPr>
          <w:i/>
          <w:iCs/>
          <w:sz w:val="24"/>
        </w:rPr>
      </w:pPr>
      <w:r>
        <w:rPr>
          <w:i/>
          <w:iCs/>
          <w:sz w:val="24"/>
        </w:rPr>
        <w:t>此外，</w:t>
      </w:r>
      <w:r>
        <w:rPr>
          <w:i/>
          <w:iCs/>
          <w:sz w:val="36"/>
          <w:szCs w:val="36"/>
        </w:rPr>
        <w:t>□</w:t>
      </w:r>
      <w:r>
        <w:rPr>
          <w:i/>
          <w:iCs/>
          <w:sz w:val="24"/>
        </w:rPr>
        <w:t>我同意/</w:t>
      </w:r>
      <w:r>
        <w:rPr>
          <w:i/>
          <w:iCs/>
          <w:sz w:val="36"/>
          <w:szCs w:val="36"/>
        </w:rPr>
        <w:t>□</w:t>
      </w:r>
      <w:r>
        <w:rPr>
          <w:i/>
          <w:iCs/>
          <w:sz w:val="24"/>
        </w:rPr>
        <w:t>不同意参加涉及人的基因检测（如适用，请勾选）。（根据实际情况列出，如不适用，请删除）</w:t>
      </w:r>
    </w:p>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受试者签名：                              联系电话：</w:t>
      </w:r>
    </w:p>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 xml:space="preserve">签名日期：   </w:t>
      </w:r>
      <w:r>
        <w:rPr>
          <w:sz w:val="24"/>
        </w:rPr>
        <w:tab/>
      </w:r>
    </w:p>
    <w:p>
      <w:pPr>
        <w:widowControl/>
        <w:spacing w:line="360" w:lineRule="auto"/>
        <w:jc w:val="left"/>
        <w:rPr>
          <w:rFonts w:eastAsia="黑体"/>
          <w:b/>
          <w:sz w:val="24"/>
        </w:rPr>
      </w:pPr>
    </w:p>
    <w:p>
      <w:pPr>
        <w:widowControl/>
        <w:spacing w:line="360" w:lineRule="auto"/>
        <w:jc w:val="left"/>
        <w:rPr>
          <w:rFonts w:eastAsia="黑体"/>
          <w:b/>
          <w:sz w:val="24"/>
        </w:rPr>
      </w:pPr>
      <w:bookmarkStart w:id="53" w:name="_Hlk126856629"/>
      <w:r>
        <w:rPr>
          <w:rFonts w:eastAsia="黑体"/>
          <w:b/>
          <w:sz w:val="24"/>
        </w:rPr>
        <w:t>研究者声明</w:t>
      </w:r>
    </w:p>
    <w:p>
      <w:pPr>
        <w:spacing w:line="360" w:lineRule="auto"/>
        <w:ind w:firstLine="480" w:firstLineChars="200"/>
        <w:rPr>
          <w:sz w:val="24"/>
        </w:rPr>
      </w:pPr>
      <w:r>
        <w:rPr>
          <w:sz w:val="24"/>
        </w:rPr>
        <w:t>我已告知该受试者本研究</w:t>
      </w:r>
      <w:r>
        <w:rPr>
          <w:rFonts w:hint="eastAsia"/>
          <w:sz w:val="24"/>
        </w:rPr>
        <w:t>的</w:t>
      </w:r>
      <w:r>
        <w:rPr>
          <w:sz w:val="24"/>
        </w:rPr>
        <w:t>背景、目的、步骤、风险及获益等情况，给予他/她足够的时间阅读和理解知情同意书、与他人讨论，并解答了其有关研究的问题；我已告知该受试者当遇到与研究相关的问题时的联系方式，同时也已告知他/她可以在研究的任何时候无需任何理由退出本研究。</w:t>
      </w:r>
    </w:p>
    <w:p>
      <w:pPr>
        <w:spacing w:line="360" w:lineRule="auto"/>
        <w:ind w:firstLine="480" w:firstLineChars="200"/>
        <w:rPr>
          <w:sz w:val="24"/>
        </w:rPr>
      </w:pPr>
      <w:r>
        <w:rPr>
          <w:sz w:val="24"/>
        </w:rPr>
        <w:t>我已告知该受试者他/她将得到这份知情同意书的副本，上面包含我和他/她的签名。</w:t>
      </w:r>
    </w:p>
    <w:bookmarkEnd w:id="53"/>
    <w:p>
      <w:pPr>
        <w:tabs>
          <w:tab w:val="left" w:pos="3240"/>
        </w:tabs>
        <w:spacing w:line="360" w:lineRule="auto"/>
        <w:ind w:firstLine="480" w:firstLineChars="200"/>
        <w:rPr>
          <w:sz w:val="24"/>
        </w:rPr>
      </w:pPr>
    </w:p>
    <w:p>
      <w:pPr>
        <w:tabs>
          <w:tab w:val="left" w:pos="3240"/>
        </w:tabs>
        <w:spacing w:line="360" w:lineRule="auto"/>
        <w:ind w:firstLine="480" w:firstLineChars="200"/>
        <w:rPr>
          <w:sz w:val="24"/>
        </w:rPr>
      </w:pPr>
      <w:r>
        <w:rPr>
          <w:sz w:val="24"/>
        </w:rPr>
        <w:t>研究者签名：                                联系电话：</w:t>
      </w:r>
    </w:p>
    <w:p>
      <w:pPr>
        <w:tabs>
          <w:tab w:val="left" w:pos="3240"/>
        </w:tabs>
        <w:spacing w:line="360" w:lineRule="auto"/>
        <w:ind w:firstLine="480" w:firstLineChars="200"/>
        <w:rPr>
          <w:sz w:val="24"/>
        </w:rPr>
      </w:pPr>
    </w:p>
    <w:p>
      <w:pPr>
        <w:tabs>
          <w:tab w:val="left" w:pos="2280"/>
        </w:tabs>
        <w:spacing w:line="360" w:lineRule="auto"/>
        <w:ind w:firstLine="480" w:firstLineChars="200"/>
        <w:rPr>
          <w:sz w:val="24"/>
        </w:rPr>
      </w:pPr>
      <w:r>
        <w:rPr>
          <w:sz w:val="24"/>
        </w:rPr>
        <w:t xml:space="preserve">签名日期：   </w:t>
      </w:r>
      <w:r>
        <w:rPr>
          <w:sz w:val="24"/>
        </w:rPr>
        <w:tab/>
      </w:r>
    </w:p>
    <w:sectPr>
      <w:headerReference r:id="rId4" w:type="first"/>
      <w:headerReference r:id="rId3" w:type="default"/>
      <w:footerReference r:id="rId5" w:type="default"/>
      <w:footerReference r:id="rId6" w:type="even"/>
      <w:type w:val="continuous"/>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1968064"/>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rPr>
        <w:b/>
      </w:rPr>
    </w:pPr>
    <w:r>
      <w:rPr>
        <w:b/>
        <w:i/>
        <w:sz w:val="24"/>
      </w:rPr>
      <w:t>注明：</w:t>
    </w:r>
    <w:r>
      <w:rPr>
        <w:b/>
        <w:sz w:val="24"/>
      </w:rPr>
      <w:t>知情同意书版本号、版本日期</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rPr>
        <w:rFonts w:ascii="黑体" w:eastAsia="黑体"/>
        <w:b/>
      </w:rPr>
    </w:pPr>
    <w:r>
      <w:rPr>
        <w:rFonts w:hint="eastAsia" w:ascii="黑体" w:hAnsi="华文宋体" w:eastAsia="黑体"/>
        <w:b/>
        <w:i/>
        <w:sz w:val="24"/>
      </w:rPr>
      <w:t>注明：方案名称                      注明：知情同意书版本号、版本日期</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m">
    <w15:presenceInfo w15:providerId="None" w15:userId="tm"/>
  </w15:person>
  <w15:person w15:author="啊强的小蝴蝶">
    <w15:presenceInfo w15:providerId="WPS Office" w15:userId="11558048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2YmEzNWUwMmYwNjdiNmU3NjdkYjU0MGEwYjcwNTkifQ=="/>
  </w:docVars>
  <w:rsids>
    <w:rsidRoot w:val="008E2C25"/>
    <w:rsid w:val="00001F0E"/>
    <w:rsid w:val="00012CDD"/>
    <w:rsid w:val="000265BB"/>
    <w:rsid w:val="000431A2"/>
    <w:rsid w:val="00085FF5"/>
    <w:rsid w:val="00086BE9"/>
    <w:rsid w:val="000878F4"/>
    <w:rsid w:val="001160AE"/>
    <w:rsid w:val="001262DF"/>
    <w:rsid w:val="00133CFA"/>
    <w:rsid w:val="00177D83"/>
    <w:rsid w:val="00185958"/>
    <w:rsid w:val="001C4E5B"/>
    <w:rsid w:val="002669F7"/>
    <w:rsid w:val="00271718"/>
    <w:rsid w:val="002719F6"/>
    <w:rsid w:val="002D5921"/>
    <w:rsid w:val="00312AF5"/>
    <w:rsid w:val="003221A7"/>
    <w:rsid w:val="003527E4"/>
    <w:rsid w:val="00375AD1"/>
    <w:rsid w:val="003850CD"/>
    <w:rsid w:val="003D4DD4"/>
    <w:rsid w:val="003F1285"/>
    <w:rsid w:val="003F3C28"/>
    <w:rsid w:val="0041499E"/>
    <w:rsid w:val="00433C65"/>
    <w:rsid w:val="00441521"/>
    <w:rsid w:val="004708D7"/>
    <w:rsid w:val="00492D07"/>
    <w:rsid w:val="004A02D0"/>
    <w:rsid w:val="004B10AB"/>
    <w:rsid w:val="00510C9B"/>
    <w:rsid w:val="00524F4F"/>
    <w:rsid w:val="00543347"/>
    <w:rsid w:val="0057586F"/>
    <w:rsid w:val="005C34C5"/>
    <w:rsid w:val="00614B23"/>
    <w:rsid w:val="00627FC0"/>
    <w:rsid w:val="006660D5"/>
    <w:rsid w:val="00690624"/>
    <w:rsid w:val="006D5EB9"/>
    <w:rsid w:val="007052B4"/>
    <w:rsid w:val="00741646"/>
    <w:rsid w:val="007531E1"/>
    <w:rsid w:val="007B191E"/>
    <w:rsid w:val="00803805"/>
    <w:rsid w:val="00834EB9"/>
    <w:rsid w:val="008353F0"/>
    <w:rsid w:val="008575B9"/>
    <w:rsid w:val="00861F3B"/>
    <w:rsid w:val="008E2C25"/>
    <w:rsid w:val="00952E99"/>
    <w:rsid w:val="009677B0"/>
    <w:rsid w:val="009771C6"/>
    <w:rsid w:val="009F0F1E"/>
    <w:rsid w:val="00A1119E"/>
    <w:rsid w:val="00A12BAC"/>
    <w:rsid w:val="00A6297D"/>
    <w:rsid w:val="00A63D8A"/>
    <w:rsid w:val="00A80542"/>
    <w:rsid w:val="00AB4675"/>
    <w:rsid w:val="00AC29EB"/>
    <w:rsid w:val="00AD0DED"/>
    <w:rsid w:val="00AF40A6"/>
    <w:rsid w:val="00B33BEA"/>
    <w:rsid w:val="00B56FDF"/>
    <w:rsid w:val="00B778E5"/>
    <w:rsid w:val="00B86254"/>
    <w:rsid w:val="00B9217D"/>
    <w:rsid w:val="00BC6CDE"/>
    <w:rsid w:val="00C219FA"/>
    <w:rsid w:val="00CB28C3"/>
    <w:rsid w:val="00CB358E"/>
    <w:rsid w:val="00CF4370"/>
    <w:rsid w:val="00DC1CC0"/>
    <w:rsid w:val="00E17697"/>
    <w:rsid w:val="00E31328"/>
    <w:rsid w:val="00EC1DEA"/>
    <w:rsid w:val="00EE30A7"/>
    <w:rsid w:val="00F06AAD"/>
    <w:rsid w:val="00F133E5"/>
    <w:rsid w:val="00F32D86"/>
    <w:rsid w:val="00F536EF"/>
    <w:rsid w:val="00F57041"/>
    <w:rsid w:val="00F734D8"/>
    <w:rsid w:val="00F73C5F"/>
    <w:rsid w:val="00FA74FD"/>
    <w:rsid w:val="00FB4274"/>
    <w:rsid w:val="074E5F72"/>
    <w:rsid w:val="172A4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semiHidden/>
    <w:unhideWhenUsed/>
    <w:uiPriority w:val="99"/>
    <w:pPr>
      <w:spacing w:after="120"/>
    </w:pPr>
  </w:style>
  <w:style w:type="paragraph" w:styleId="3">
    <w:name w:val="Body Text Indent"/>
    <w:basedOn w:val="1"/>
    <w:link w:val="17"/>
    <w:uiPriority w:val="0"/>
    <w:pPr>
      <w:ind w:firstLine="420"/>
    </w:pPr>
    <w:rPr>
      <w:rFonts w:eastAsia="仿宋_GB2312"/>
    </w:rPr>
  </w:style>
  <w:style w:type="paragraph" w:styleId="4">
    <w:name w:val="Balloon Text"/>
    <w:basedOn w:val="1"/>
    <w:link w:val="19"/>
    <w:semiHidden/>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0">
    <w:name w:val="页眉 字符"/>
    <w:basedOn w:val="8"/>
    <w:link w:val="6"/>
    <w:uiPriority w:val="99"/>
    <w:rPr>
      <w:sz w:val="18"/>
      <w:szCs w:val="18"/>
    </w:rPr>
  </w:style>
  <w:style w:type="character" w:customStyle="1" w:styleId="11">
    <w:name w:val="页脚 字符"/>
    <w:basedOn w:val="8"/>
    <w:link w:val="5"/>
    <w:uiPriority w:val="99"/>
    <w:rPr>
      <w:sz w:val="18"/>
      <w:szCs w:val="18"/>
    </w:rPr>
  </w:style>
  <w:style w:type="paragraph" w:customStyle="1" w:styleId="12">
    <w:name w:val="列出段落1"/>
    <w:basedOn w:val="1"/>
    <w:qFormat/>
    <w:uiPriority w:val="0"/>
    <w:pPr>
      <w:widowControl/>
      <w:ind w:firstLine="420" w:firstLineChars="200"/>
      <w:jc w:val="left"/>
    </w:pPr>
    <w:rPr>
      <w:kern w:val="0"/>
      <w:sz w:val="20"/>
      <w:szCs w:val="20"/>
      <w:lang w:eastAsia="en-US"/>
    </w:rPr>
  </w:style>
  <w:style w:type="paragraph" w:customStyle="1" w:styleId="13">
    <w:name w:val="_Style 9"/>
    <w:basedOn w:val="1"/>
    <w:next w:val="14"/>
    <w:qFormat/>
    <w:uiPriority w:val="34"/>
    <w:pPr>
      <w:ind w:firstLine="420" w:firstLineChars="200"/>
    </w:pPr>
  </w:style>
  <w:style w:type="paragraph" w:styleId="14">
    <w:name w:val="List Paragraph"/>
    <w:basedOn w:val="1"/>
    <w:qFormat/>
    <w:uiPriority w:val="34"/>
    <w:pPr>
      <w:ind w:firstLine="420" w:firstLineChars="200"/>
    </w:pPr>
  </w:style>
  <w:style w:type="character" w:customStyle="1" w:styleId="15">
    <w:name w:val="页脚 Char"/>
    <w:uiPriority w:val="99"/>
    <w:rPr>
      <w:kern w:val="2"/>
      <w:sz w:val="18"/>
      <w:szCs w:val="18"/>
    </w:rPr>
  </w:style>
  <w:style w:type="character" w:customStyle="1" w:styleId="16">
    <w:name w:val="页眉 Char"/>
    <w:uiPriority w:val="99"/>
    <w:rPr>
      <w:kern w:val="2"/>
      <w:sz w:val="18"/>
      <w:szCs w:val="18"/>
    </w:rPr>
  </w:style>
  <w:style w:type="character" w:customStyle="1" w:styleId="17">
    <w:name w:val="正文文本缩进 字符"/>
    <w:basedOn w:val="8"/>
    <w:link w:val="3"/>
    <w:uiPriority w:val="0"/>
    <w:rPr>
      <w:rFonts w:eastAsia="仿宋_GB2312" w:cs="Times New Roman"/>
      <w:sz w:val="21"/>
      <w:szCs w:val="24"/>
    </w:rPr>
  </w:style>
  <w:style w:type="character" w:customStyle="1" w:styleId="18">
    <w:name w:val="正文文本 字符"/>
    <w:basedOn w:val="8"/>
    <w:link w:val="2"/>
    <w:semiHidden/>
    <w:uiPriority w:val="99"/>
    <w:rPr>
      <w:rFonts w:cs="Times New Roman"/>
      <w:sz w:val="21"/>
      <w:szCs w:val="24"/>
    </w:rPr>
  </w:style>
  <w:style w:type="character" w:customStyle="1" w:styleId="19">
    <w:name w:val="批注框文本 字符"/>
    <w:basedOn w:val="8"/>
    <w:link w:val="4"/>
    <w:semiHidden/>
    <w:uiPriority w:val="99"/>
    <w:rPr>
      <w:rFonts w:cs="Times New Roman"/>
      <w:sz w:val="18"/>
      <w:szCs w:val="18"/>
    </w:rPr>
  </w:style>
  <w:style w:type="paragraph" w:customStyle="1" w:styleId="20">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816</Words>
  <Characters>4657</Characters>
  <Lines>38</Lines>
  <Paragraphs>10</Paragraphs>
  <TotalTime>747</TotalTime>
  <ScaleCrop>false</ScaleCrop>
  <LinksUpToDate>false</LinksUpToDate>
  <CharactersWithSpaces>5463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2020-10-16T09:22:00Z</dcterms:created>
  <dc:creator>tm</dc:creator>
  <cp:lastModifiedBy>啊强的小蝴蝶</cp:lastModifiedBy>
  <dcterms:modified xsi:type="dcterms:W3CDTF">2023-11-07T03:14:44Z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A34072F7B03A42D58580C3BDC5C8BD31_12</vt:lpwstr>
  </property>
</Properties>
</file>